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3E890" w14:textId="6FD7013C" w:rsidR="00431372" w:rsidRDefault="00431372" w:rsidP="00431372">
      <w:pPr>
        <w:widowControl/>
        <w:spacing w:line="100" w:lineRule="atLeast"/>
        <w:jc w:val="center"/>
        <w:textAlignment w:val="baseline"/>
        <w:rPr>
          <w:rFonts w:ascii="Times New Roman" w:eastAsia="Times New Roman" w:hAnsi="Times New Roman" w:cs="Times New Roman"/>
          <w:sz w:val="20"/>
          <w:szCs w:val="20"/>
          <w:lang w:eastAsia="fr-FR" w:bidi="ar-SA"/>
        </w:rPr>
      </w:pPr>
    </w:p>
    <w:p w14:paraId="076DBBB3" w14:textId="77777777" w:rsidR="00431372" w:rsidRPr="006B3327" w:rsidRDefault="00431372" w:rsidP="00431372">
      <w:pPr>
        <w:widowControl/>
        <w:spacing w:line="100" w:lineRule="atLeast"/>
        <w:jc w:val="center"/>
        <w:textAlignment w:val="baseline"/>
        <w:rPr>
          <w:rFonts w:eastAsia="Times New Roman" w:cs="Times New Roman"/>
          <w:sz w:val="20"/>
          <w:szCs w:val="20"/>
          <w:lang w:eastAsia="fr-FR" w:bidi="ar-SA"/>
        </w:rPr>
      </w:pPr>
    </w:p>
    <w:p w14:paraId="3C10E51A" w14:textId="4CB08907" w:rsidR="00477E30" w:rsidRPr="00477E30" w:rsidRDefault="00134B12" w:rsidP="00477E30">
      <w:pPr>
        <w:pBdr>
          <w:top w:val="none" w:sz="1" w:space="0" w:color="000000"/>
          <w:left w:val="none" w:sz="1" w:space="0" w:color="000000"/>
          <w:bottom w:val="none" w:sz="1" w:space="1" w:color="000000"/>
          <w:right w:val="none" w:sz="1" w:space="1" w:color="000000"/>
        </w:pBdr>
        <w:jc w:val="center"/>
        <w:rPr>
          <w:ins w:id="0" w:author="THONNAT Emmanuelle" w:date="2023-05-22T11:29:00Z"/>
          <w:b/>
          <w:sz w:val="20"/>
          <w:szCs w:val="20"/>
          <w:highlight w:val="green"/>
        </w:rPr>
      </w:pPr>
      <w:r w:rsidRPr="00477E30">
        <w:rPr>
          <w:b/>
          <w:sz w:val="20"/>
          <w:szCs w:val="20"/>
          <w:highlight w:val="green"/>
        </w:rPr>
        <w:t>DOCUMENT MODELE A ADAPTER</w:t>
      </w:r>
    </w:p>
    <w:p w14:paraId="4DD591AC" w14:textId="1E4763EE" w:rsidR="00477E30" w:rsidRPr="00477E30" w:rsidRDefault="00477E30" w:rsidP="00477E30">
      <w:pPr>
        <w:pBdr>
          <w:top w:val="none" w:sz="1" w:space="0" w:color="000000"/>
          <w:left w:val="none" w:sz="1" w:space="0" w:color="000000"/>
          <w:bottom w:val="none" w:sz="1" w:space="1" w:color="000000"/>
          <w:right w:val="none" w:sz="1" w:space="1" w:color="000000"/>
        </w:pBdr>
        <w:jc w:val="center"/>
        <w:rPr>
          <w:b/>
          <w:sz w:val="18"/>
          <w:szCs w:val="18"/>
        </w:rPr>
      </w:pPr>
      <w:r w:rsidRPr="00477E30">
        <w:rPr>
          <w:b/>
          <w:sz w:val="18"/>
          <w:szCs w:val="18"/>
          <w:highlight w:val="green"/>
        </w:rPr>
        <w:t xml:space="preserve">Le surlignement jaune indique les </w:t>
      </w:r>
      <w:r>
        <w:rPr>
          <w:b/>
          <w:sz w:val="18"/>
          <w:szCs w:val="18"/>
          <w:highlight w:val="green"/>
        </w:rPr>
        <w:t>champs</w:t>
      </w:r>
      <w:r w:rsidRPr="00477E30">
        <w:rPr>
          <w:b/>
          <w:sz w:val="18"/>
          <w:szCs w:val="18"/>
          <w:highlight w:val="green"/>
        </w:rPr>
        <w:t xml:space="preserve"> à compléter, le surlignement vert </w:t>
      </w:r>
      <w:r>
        <w:rPr>
          <w:b/>
          <w:sz w:val="18"/>
          <w:szCs w:val="18"/>
          <w:highlight w:val="green"/>
        </w:rPr>
        <w:t>indique</w:t>
      </w:r>
      <w:r w:rsidRPr="00477E30">
        <w:rPr>
          <w:b/>
          <w:sz w:val="18"/>
          <w:szCs w:val="18"/>
          <w:highlight w:val="green"/>
        </w:rPr>
        <w:t xml:space="preserve"> des informations visant à vous guider dans l’élaboration du document et qui peuvent être supprimées après lecture.</w:t>
      </w:r>
    </w:p>
    <w:p w14:paraId="71FC2462" w14:textId="77777777" w:rsidR="00134B12" w:rsidRDefault="00134B12" w:rsidP="00477E30">
      <w:pPr>
        <w:pBdr>
          <w:top w:val="none" w:sz="1" w:space="0" w:color="000000"/>
          <w:left w:val="none" w:sz="1" w:space="0" w:color="000000"/>
          <w:bottom w:val="none" w:sz="1" w:space="1" w:color="000000"/>
          <w:right w:val="none" w:sz="1" w:space="1" w:color="000000"/>
        </w:pBdr>
        <w:jc w:val="center"/>
        <w:rPr>
          <w:b/>
          <w:sz w:val="20"/>
          <w:szCs w:val="20"/>
        </w:rPr>
      </w:pPr>
    </w:p>
    <w:p w14:paraId="34E6F868" w14:textId="6D83BD25" w:rsidR="00BC257F" w:rsidRPr="006B3327" w:rsidRDefault="00134B12" w:rsidP="00477E30">
      <w:pPr>
        <w:pBdr>
          <w:top w:val="none" w:sz="1" w:space="0" w:color="000000"/>
          <w:left w:val="none" w:sz="1" w:space="0" w:color="000000"/>
          <w:bottom w:val="none" w:sz="1" w:space="1" w:color="000000"/>
          <w:right w:val="none" w:sz="1" w:space="1" w:color="000000"/>
        </w:pBdr>
        <w:jc w:val="center"/>
        <w:rPr>
          <w:b/>
          <w:sz w:val="20"/>
          <w:szCs w:val="20"/>
        </w:rPr>
      </w:pPr>
      <w:r>
        <w:rPr>
          <w:b/>
          <w:sz w:val="20"/>
          <w:szCs w:val="20"/>
        </w:rPr>
        <w:t>C</w:t>
      </w:r>
      <w:r w:rsidR="00BC257F" w:rsidRPr="006B3327">
        <w:rPr>
          <w:b/>
          <w:sz w:val="20"/>
          <w:szCs w:val="20"/>
        </w:rPr>
        <w:t>onvention de partenariat entre le bénéficiaire</w:t>
      </w:r>
    </w:p>
    <w:p w14:paraId="1BD4715E" w14:textId="77777777" w:rsidR="00BC257F" w:rsidRPr="006B3327" w:rsidRDefault="00BC257F" w:rsidP="00477E30">
      <w:pPr>
        <w:pBdr>
          <w:top w:val="none" w:sz="1" w:space="0" w:color="000000"/>
          <w:left w:val="none" w:sz="1" w:space="0" w:color="000000"/>
          <w:bottom w:val="none" w:sz="1" w:space="1" w:color="000000"/>
          <w:right w:val="none" w:sz="1" w:space="1" w:color="000000"/>
        </w:pBdr>
        <w:jc w:val="center"/>
        <w:rPr>
          <w:b/>
          <w:sz w:val="20"/>
          <w:szCs w:val="20"/>
        </w:rPr>
      </w:pPr>
      <w:r w:rsidRPr="006B3327">
        <w:rPr>
          <w:b/>
          <w:sz w:val="20"/>
          <w:szCs w:val="20"/>
        </w:rPr>
        <w:t xml:space="preserve">« </w:t>
      </w:r>
      <w:r w:rsidR="00A175CA" w:rsidRPr="006B3327">
        <w:rPr>
          <w:b/>
          <w:sz w:val="20"/>
          <w:szCs w:val="20"/>
        </w:rPr>
        <w:t>Chef</w:t>
      </w:r>
      <w:r w:rsidRPr="006B3327">
        <w:rPr>
          <w:b/>
          <w:sz w:val="20"/>
          <w:szCs w:val="20"/>
        </w:rPr>
        <w:t xml:space="preserve"> de file » et les partenaires dans le cadre d’une opération collaborative</w:t>
      </w:r>
    </w:p>
    <w:p w14:paraId="400DF6D8" w14:textId="77777777" w:rsidR="00A42E87" w:rsidRPr="006B3327" w:rsidRDefault="00A42E87" w:rsidP="00477E30">
      <w:pPr>
        <w:pBdr>
          <w:top w:val="none" w:sz="1" w:space="0" w:color="000000"/>
          <w:left w:val="none" w:sz="1" w:space="0" w:color="000000"/>
          <w:bottom w:val="none" w:sz="1" w:space="1" w:color="000000"/>
          <w:right w:val="none" w:sz="1" w:space="1" w:color="000000"/>
        </w:pBdr>
        <w:jc w:val="center"/>
        <w:rPr>
          <w:b/>
          <w:sz w:val="20"/>
          <w:szCs w:val="20"/>
        </w:rPr>
      </w:pPr>
    </w:p>
    <w:p w14:paraId="72C3922F" w14:textId="604EF3C0" w:rsidR="00BC257F" w:rsidRPr="006B3327" w:rsidRDefault="00F7491E" w:rsidP="00477E30">
      <w:pPr>
        <w:pBdr>
          <w:top w:val="none" w:sz="1" w:space="0" w:color="000000"/>
          <w:left w:val="none" w:sz="1" w:space="0" w:color="000000"/>
          <w:bottom w:val="none" w:sz="1" w:space="1" w:color="000000"/>
          <w:right w:val="none" w:sz="1" w:space="1" w:color="000000"/>
        </w:pBdr>
        <w:jc w:val="center"/>
        <w:rPr>
          <w:b/>
          <w:sz w:val="20"/>
          <w:szCs w:val="20"/>
        </w:rPr>
      </w:pPr>
      <w:r>
        <w:rPr>
          <w:b/>
          <w:sz w:val="20"/>
          <w:szCs w:val="20"/>
        </w:rPr>
        <w:t xml:space="preserve">Déclinaison régionale </w:t>
      </w:r>
      <w:r w:rsidR="008224BA">
        <w:rPr>
          <w:b/>
          <w:sz w:val="20"/>
          <w:szCs w:val="20"/>
        </w:rPr>
        <w:t xml:space="preserve">Occitanie </w:t>
      </w:r>
      <w:r>
        <w:rPr>
          <w:b/>
          <w:sz w:val="20"/>
          <w:szCs w:val="20"/>
        </w:rPr>
        <w:t xml:space="preserve">du PSN </w:t>
      </w:r>
      <w:r w:rsidR="008224BA">
        <w:rPr>
          <w:b/>
          <w:sz w:val="20"/>
          <w:szCs w:val="20"/>
        </w:rPr>
        <w:t>202</w:t>
      </w:r>
      <w:r>
        <w:rPr>
          <w:b/>
          <w:sz w:val="20"/>
          <w:szCs w:val="20"/>
        </w:rPr>
        <w:t>3</w:t>
      </w:r>
      <w:r w:rsidR="008224BA">
        <w:rPr>
          <w:b/>
          <w:sz w:val="20"/>
          <w:szCs w:val="20"/>
        </w:rPr>
        <w:t>-2027</w:t>
      </w:r>
    </w:p>
    <w:p w14:paraId="53CC0D7C" w14:textId="77777777" w:rsidR="00E26A18" w:rsidRPr="006B3327" w:rsidRDefault="00A42E87" w:rsidP="00477E30">
      <w:pPr>
        <w:pBdr>
          <w:top w:val="none" w:sz="1" w:space="0" w:color="000000"/>
          <w:left w:val="none" w:sz="1" w:space="0" w:color="000000"/>
          <w:bottom w:val="none" w:sz="1" w:space="1" w:color="000000"/>
          <w:right w:val="none" w:sz="1" w:space="1" w:color="000000"/>
        </w:pBdr>
        <w:jc w:val="center"/>
        <w:rPr>
          <w:b/>
          <w:sz w:val="20"/>
          <w:szCs w:val="20"/>
        </w:rPr>
      </w:pPr>
      <w:r w:rsidRPr="006B3327">
        <w:rPr>
          <w:b/>
          <w:sz w:val="20"/>
          <w:szCs w:val="20"/>
        </w:rPr>
        <w:t xml:space="preserve">  </w:t>
      </w:r>
    </w:p>
    <w:p w14:paraId="562E23FD" w14:textId="77777777" w:rsidR="0047608E" w:rsidRPr="006B3327" w:rsidRDefault="0047608E" w:rsidP="00477E30">
      <w:pPr>
        <w:pBdr>
          <w:top w:val="none" w:sz="1" w:space="0" w:color="000000"/>
          <w:left w:val="none" w:sz="1" w:space="0" w:color="000000"/>
          <w:bottom w:val="none" w:sz="1" w:space="1" w:color="000000"/>
          <w:right w:val="none" w:sz="1" w:space="1" w:color="000000"/>
        </w:pBdr>
        <w:jc w:val="center"/>
        <w:rPr>
          <w:sz w:val="20"/>
          <w:szCs w:val="20"/>
        </w:rPr>
      </w:pPr>
    </w:p>
    <w:p w14:paraId="684E4A17" w14:textId="325C892A" w:rsidR="0059468E" w:rsidRPr="00477E30" w:rsidRDefault="00BC257F" w:rsidP="0059468E">
      <w:pPr>
        <w:jc w:val="both"/>
        <w:rPr>
          <w:sz w:val="20"/>
          <w:szCs w:val="20"/>
        </w:rPr>
      </w:pPr>
      <w:r w:rsidRPr="0059468E">
        <w:rPr>
          <w:b/>
          <w:bCs/>
          <w:sz w:val="20"/>
          <w:szCs w:val="20"/>
        </w:rPr>
        <w:t>Vu</w:t>
      </w:r>
      <w:r w:rsidRPr="0059468E">
        <w:rPr>
          <w:sz w:val="20"/>
          <w:szCs w:val="20"/>
        </w:rPr>
        <w:t xml:space="preserve"> le </w:t>
      </w:r>
      <w:r w:rsidR="00F7491E">
        <w:rPr>
          <w:sz w:val="20"/>
          <w:szCs w:val="20"/>
        </w:rPr>
        <w:t>r</w:t>
      </w:r>
      <w:r w:rsidRPr="0059468E">
        <w:rPr>
          <w:sz w:val="20"/>
          <w:szCs w:val="20"/>
        </w:rPr>
        <w:t>èglement (UE)</w:t>
      </w:r>
      <w:r w:rsidR="008224BA" w:rsidRPr="0059468E">
        <w:rPr>
          <w:sz w:val="20"/>
          <w:szCs w:val="20"/>
        </w:rPr>
        <w:t xml:space="preserve"> 2021/</w:t>
      </w:r>
      <w:r w:rsidR="001B01A2">
        <w:rPr>
          <w:sz w:val="20"/>
          <w:szCs w:val="20"/>
        </w:rPr>
        <w:t xml:space="preserve">2115 </w:t>
      </w:r>
      <w:r w:rsidR="008224BA" w:rsidRPr="0059468E">
        <w:rPr>
          <w:sz w:val="20"/>
          <w:szCs w:val="20"/>
        </w:rPr>
        <w:t xml:space="preserve">du Parlement européen et du Conseil </w:t>
      </w:r>
      <w:r w:rsidR="001B01A2" w:rsidRPr="001B01A2">
        <w:rPr>
          <w:sz w:val="20"/>
          <w:szCs w:val="20"/>
        </w:rPr>
        <w:t>du 2 décembre 2021</w:t>
      </w:r>
      <w:r w:rsidR="001B01A2">
        <w:rPr>
          <w:sz w:val="20"/>
          <w:szCs w:val="20"/>
        </w:rPr>
        <w:t xml:space="preserve"> </w:t>
      </w:r>
      <w:r w:rsidR="001B01A2" w:rsidRPr="00477E30">
        <w:rPr>
          <w:sz w:val="20"/>
          <w:szCs w:val="20"/>
        </w:rPr>
        <w:t>établissant des règles régissant l’aide aux plans stratégiques devant être établis par les États membres dans le cadre de la politique agricole commune (plans stratégiques relevant de la PAC) et financés par le Fonds européen agricole de garantie (FEAGA) et par le Fonds européen agricole pour le développement rural (</w:t>
      </w:r>
      <w:proofErr w:type="spellStart"/>
      <w:r w:rsidR="001B01A2" w:rsidRPr="00477E30">
        <w:rPr>
          <w:sz w:val="20"/>
          <w:szCs w:val="20"/>
        </w:rPr>
        <w:t>Feader</w:t>
      </w:r>
      <w:proofErr w:type="spellEnd"/>
      <w:r w:rsidR="001B01A2" w:rsidRPr="00477E30">
        <w:rPr>
          <w:sz w:val="20"/>
          <w:szCs w:val="20"/>
        </w:rPr>
        <w:t>),</w:t>
      </w:r>
    </w:p>
    <w:p w14:paraId="60F364E6" w14:textId="77777777" w:rsidR="0059468E" w:rsidRPr="00477E30" w:rsidRDefault="0059468E" w:rsidP="0059468E">
      <w:pPr>
        <w:jc w:val="both"/>
        <w:rPr>
          <w:rFonts w:eastAsia="Times New Roman" w:cs="Verdana"/>
          <w:bCs/>
          <w:iCs/>
          <w:kern w:val="0"/>
          <w:sz w:val="20"/>
          <w:szCs w:val="20"/>
          <w:lang w:eastAsia="fr-FR"/>
        </w:rPr>
      </w:pPr>
    </w:p>
    <w:p w14:paraId="55CF8E98" w14:textId="77777777" w:rsidR="00477E30" w:rsidRPr="00477E30" w:rsidRDefault="00477E30" w:rsidP="00477E30">
      <w:pPr>
        <w:pStyle w:val="Sansinterligne"/>
        <w:jc w:val="both"/>
        <w:rPr>
          <w:rFonts w:eastAsia="Times New Roman"/>
          <w:bCs/>
          <w:iCs/>
          <w:sz w:val="20"/>
          <w:szCs w:val="20"/>
          <w:lang w:eastAsia="fr-FR"/>
        </w:rPr>
      </w:pPr>
      <w:r w:rsidRPr="00477E30">
        <w:rPr>
          <w:rFonts w:eastAsia="Times New Roman"/>
          <w:b/>
          <w:iCs/>
          <w:sz w:val="20"/>
          <w:szCs w:val="20"/>
          <w:lang w:eastAsia="fr-FR"/>
        </w:rPr>
        <w:t xml:space="preserve">Vu </w:t>
      </w:r>
      <w:r w:rsidRPr="00477E30">
        <w:rPr>
          <w:rFonts w:eastAsia="Times New Roman"/>
          <w:bCs/>
          <w:iCs/>
          <w:sz w:val="20"/>
          <w:szCs w:val="20"/>
          <w:lang w:eastAsia="fr-FR"/>
        </w:rPr>
        <w:t>la directive 2014/24/UE du Parlement européen et du Conseil du 26 février 2014 sur la passation des marchés publics et abrogeant la directive 2004/18/CE,</w:t>
      </w:r>
    </w:p>
    <w:p w14:paraId="5233E3C5" w14:textId="77777777" w:rsidR="00477E30" w:rsidRPr="00477E30" w:rsidRDefault="00477E30" w:rsidP="00477E30">
      <w:pPr>
        <w:pStyle w:val="Sansinterligne"/>
        <w:jc w:val="both"/>
        <w:rPr>
          <w:rFonts w:eastAsia="Times New Roman"/>
          <w:bCs/>
          <w:iCs/>
          <w:sz w:val="20"/>
          <w:szCs w:val="20"/>
          <w:lang w:eastAsia="fr-FR"/>
        </w:rPr>
      </w:pPr>
    </w:p>
    <w:p w14:paraId="07851374" w14:textId="169E4E70" w:rsidR="00477E30" w:rsidRDefault="00477E30" w:rsidP="00477E30">
      <w:pPr>
        <w:pStyle w:val="Sansinterligne"/>
        <w:jc w:val="both"/>
        <w:rPr>
          <w:rFonts w:eastAsia="Times New Roman"/>
          <w:b/>
          <w:iCs/>
          <w:sz w:val="20"/>
          <w:szCs w:val="20"/>
          <w:lang w:eastAsia="fr-FR"/>
        </w:rPr>
      </w:pPr>
      <w:r w:rsidRPr="00477E30">
        <w:rPr>
          <w:rFonts w:eastAsia="Times New Roman"/>
          <w:b/>
          <w:iCs/>
          <w:sz w:val="20"/>
          <w:szCs w:val="20"/>
          <w:lang w:eastAsia="fr-FR"/>
        </w:rPr>
        <w:t xml:space="preserve">Vu </w:t>
      </w:r>
      <w:r w:rsidRPr="00477E30">
        <w:rPr>
          <w:rFonts w:eastAsia="Times New Roman"/>
          <w:bCs/>
          <w:iCs/>
          <w:sz w:val="20"/>
          <w:szCs w:val="20"/>
          <w:lang w:eastAsia="fr-FR"/>
        </w:rPr>
        <w:t>le Code de la commande publique, issu de l’ordonnance n°2018-1074 du 26 novembre 2018 portant partie législative et du décret n°2018-1075 du 3 décembre 2018 portant partie réglementaire,</w:t>
      </w:r>
    </w:p>
    <w:p w14:paraId="029213E6" w14:textId="77777777" w:rsidR="00477E30" w:rsidRDefault="00477E30" w:rsidP="001B01A2">
      <w:pPr>
        <w:pStyle w:val="Sansinterligne"/>
        <w:jc w:val="both"/>
        <w:rPr>
          <w:rFonts w:eastAsia="Times New Roman"/>
          <w:b/>
          <w:iCs/>
          <w:sz w:val="20"/>
          <w:szCs w:val="20"/>
          <w:lang w:eastAsia="fr-FR"/>
        </w:rPr>
      </w:pPr>
    </w:p>
    <w:p w14:paraId="2152A45D" w14:textId="4D45BD89" w:rsidR="006B3327" w:rsidRPr="001B01A2" w:rsidRDefault="0059468E" w:rsidP="001B01A2">
      <w:pPr>
        <w:pStyle w:val="Sansinterligne"/>
        <w:jc w:val="both"/>
        <w:rPr>
          <w:rFonts w:eastAsia="Times New Roman"/>
          <w:bCs/>
          <w:iCs/>
          <w:sz w:val="20"/>
          <w:szCs w:val="20"/>
          <w:lang w:eastAsia="fr-FR"/>
        </w:rPr>
      </w:pPr>
      <w:r w:rsidRPr="00477E30">
        <w:rPr>
          <w:rFonts w:eastAsia="Times New Roman"/>
          <w:b/>
          <w:iCs/>
          <w:sz w:val="20"/>
          <w:szCs w:val="20"/>
          <w:lang w:eastAsia="fr-FR"/>
        </w:rPr>
        <w:t>Vu</w:t>
      </w:r>
      <w:r w:rsidRPr="00477E30">
        <w:rPr>
          <w:rFonts w:eastAsia="Times New Roman"/>
          <w:bCs/>
          <w:iCs/>
          <w:sz w:val="20"/>
          <w:szCs w:val="20"/>
          <w:lang w:eastAsia="fr-FR"/>
        </w:rPr>
        <w:t xml:space="preserve"> le règlement (UE) 2016/679 du Parlement européen et du Conseil du 27 avril 2016 relatif à la protection des personnes physiques à l’égard du traitement des données à caractère personnel et à la libre circulation de</w:t>
      </w:r>
      <w:r w:rsidRPr="0059468E">
        <w:rPr>
          <w:rFonts w:eastAsia="Times New Roman"/>
          <w:bCs/>
          <w:iCs/>
          <w:sz w:val="20"/>
          <w:szCs w:val="20"/>
          <w:lang w:eastAsia="fr-FR"/>
        </w:rPr>
        <w:t xml:space="preserve"> ces données, et abrogeant la directive 95/46/CE,</w:t>
      </w:r>
    </w:p>
    <w:p w14:paraId="7A7853A8" w14:textId="77777777" w:rsidR="00BC257F" w:rsidRDefault="00BC257F">
      <w:pPr>
        <w:jc w:val="both"/>
        <w:rPr>
          <w:rFonts w:ascii="Calibri" w:hAnsi="Calibri"/>
          <w:szCs w:val="22"/>
        </w:rPr>
      </w:pPr>
    </w:p>
    <w:p w14:paraId="752E45FF" w14:textId="77777777" w:rsidR="00BC257F" w:rsidRPr="006B3327" w:rsidRDefault="00BC257F">
      <w:pPr>
        <w:jc w:val="both"/>
        <w:rPr>
          <w:b/>
          <w:bCs/>
          <w:sz w:val="20"/>
          <w:szCs w:val="20"/>
        </w:rPr>
      </w:pPr>
      <w:r w:rsidRPr="006B3327">
        <w:rPr>
          <w:sz w:val="20"/>
          <w:szCs w:val="20"/>
        </w:rPr>
        <w:t>La présente convention est conclue :</w:t>
      </w:r>
    </w:p>
    <w:p w14:paraId="0B402C1E" w14:textId="77777777" w:rsidR="00BC257F" w:rsidRPr="006B3327" w:rsidRDefault="00BC257F">
      <w:pPr>
        <w:pStyle w:val="StandardSaisie"/>
        <w:jc w:val="left"/>
        <w:rPr>
          <w:b/>
          <w:sz w:val="20"/>
          <w:szCs w:val="20"/>
        </w:rPr>
      </w:pPr>
    </w:p>
    <w:p w14:paraId="6026BA99" w14:textId="77777777" w:rsidR="002243BF" w:rsidRDefault="00BC257F" w:rsidP="002243BF">
      <w:pPr>
        <w:spacing w:before="120" w:after="120"/>
        <w:rPr>
          <w:rFonts w:cs="Calibri"/>
          <w:color w:val="000000"/>
          <w:sz w:val="20"/>
          <w:szCs w:val="20"/>
        </w:rPr>
      </w:pPr>
      <w:r w:rsidRPr="006B3327">
        <w:rPr>
          <w:rFonts w:cs="Calibri"/>
          <w:color w:val="000000"/>
          <w:sz w:val="20"/>
          <w:szCs w:val="20"/>
        </w:rPr>
        <w:t xml:space="preserve">Entre </w:t>
      </w:r>
      <w:r w:rsidRPr="00564BCE">
        <w:rPr>
          <w:rFonts w:cs="Calibri"/>
          <w:i/>
          <w:iCs/>
          <w:color w:val="000000"/>
          <w:sz w:val="20"/>
          <w:szCs w:val="20"/>
          <w:highlight w:val="yellow"/>
        </w:rPr>
        <w:t>&lt; le chef de file &gt;</w:t>
      </w:r>
      <w:r w:rsidRPr="00564BCE">
        <w:rPr>
          <w:rFonts w:cs="Calibri"/>
          <w:i/>
          <w:color w:val="000000"/>
          <w:sz w:val="20"/>
          <w:szCs w:val="20"/>
        </w:rPr>
        <w:t>,</w:t>
      </w:r>
      <w:r w:rsidRPr="006B3327">
        <w:rPr>
          <w:rFonts w:cs="Calibri"/>
          <w:color w:val="000000"/>
          <w:sz w:val="20"/>
          <w:szCs w:val="20"/>
        </w:rPr>
        <w:t xml:space="preserve"> représenté(e) par </w:t>
      </w:r>
      <w:r w:rsidRPr="00564BCE">
        <w:rPr>
          <w:rFonts w:cs="Calibri"/>
          <w:i/>
          <w:iCs/>
          <w:color w:val="000000"/>
          <w:sz w:val="20"/>
          <w:szCs w:val="20"/>
          <w:highlight w:val="yellow"/>
        </w:rPr>
        <w:t xml:space="preserve">&lt; </w:t>
      </w:r>
      <w:r w:rsidR="00564BCE" w:rsidRPr="00564BCE">
        <w:rPr>
          <w:rFonts w:cs="Calibri"/>
          <w:i/>
          <w:iCs/>
          <w:color w:val="000000"/>
          <w:sz w:val="20"/>
          <w:szCs w:val="20"/>
          <w:highlight w:val="yellow"/>
        </w:rPr>
        <w:t>n</w:t>
      </w:r>
      <w:r w:rsidRPr="00564BCE">
        <w:rPr>
          <w:rFonts w:cs="Calibri"/>
          <w:i/>
          <w:iCs/>
          <w:color w:val="000000"/>
          <w:sz w:val="20"/>
          <w:szCs w:val="20"/>
          <w:highlight w:val="yellow"/>
        </w:rPr>
        <w:t>om &gt;</w:t>
      </w:r>
      <w:r w:rsidRPr="006B3327">
        <w:rPr>
          <w:rFonts w:cs="Calibri"/>
          <w:color w:val="000000"/>
          <w:sz w:val="20"/>
          <w:szCs w:val="20"/>
        </w:rPr>
        <w:t xml:space="preserve">, </w:t>
      </w:r>
      <w:r w:rsidR="00564BCE" w:rsidRPr="00564BCE">
        <w:rPr>
          <w:rFonts w:cs="Calibri"/>
          <w:i/>
          <w:color w:val="000000"/>
          <w:sz w:val="20"/>
          <w:szCs w:val="20"/>
          <w:highlight w:val="yellow"/>
        </w:rPr>
        <w:t xml:space="preserve">&lt; </w:t>
      </w:r>
      <w:r w:rsidR="005813B2" w:rsidRPr="00564BCE">
        <w:rPr>
          <w:rFonts w:cs="Calibri"/>
          <w:i/>
          <w:color w:val="000000"/>
          <w:sz w:val="20"/>
          <w:szCs w:val="20"/>
          <w:highlight w:val="yellow"/>
        </w:rPr>
        <w:t>fonction</w:t>
      </w:r>
      <w:r w:rsidR="00564BCE" w:rsidRPr="00564BCE">
        <w:rPr>
          <w:rFonts w:cs="Calibri"/>
          <w:i/>
          <w:color w:val="000000"/>
          <w:sz w:val="20"/>
          <w:szCs w:val="20"/>
          <w:highlight w:val="yellow"/>
        </w:rPr>
        <w:t xml:space="preserve"> &gt;</w:t>
      </w:r>
      <w:r w:rsidR="005813B2" w:rsidRPr="006B3327">
        <w:rPr>
          <w:rFonts w:cs="Calibri"/>
          <w:color w:val="000000"/>
          <w:sz w:val="20"/>
          <w:szCs w:val="20"/>
        </w:rPr>
        <w:t xml:space="preserve">, </w:t>
      </w:r>
      <w:r w:rsidRPr="006B3327">
        <w:rPr>
          <w:rFonts w:cs="Calibri"/>
          <w:color w:val="000000"/>
          <w:sz w:val="20"/>
          <w:szCs w:val="20"/>
        </w:rPr>
        <w:t>bénéficiaire de l’aide</w:t>
      </w:r>
    </w:p>
    <w:p w14:paraId="1FB1F8E3" w14:textId="77777777" w:rsidR="002243BF" w:rsidRDefault="002243BF" w:rsidP="002243BF">
      <w:pPr>
        <w:rPr>
          <w:rFonts w:cs="Calibri"/>
          <w:color w:val="000000"/>
          <w:sz w:val="20"/>
          <w:szCs w:val="20"/>
        </w:rPr>
      </w:pPr>
    </w:p>
    <w:p w14:paraId="0AFD8403" w14:textId="0B037BD3" w:rsidR="00BC257F" w:rsidRDefault="00A175CA" w:rsidP="002243BF">
      <w:pPr>
        <w:rPr>
          <w:rFonts w:cs="Calibri"/>
          <w:color w:val="000000"/>
          <w:sz w:val="20"/>
          <w:szCs w:val="20"/>
        </w:rPr>
      </w:pPr>
      <w:r w:rsidRPr="006B3327">
        <w:rPr>
          <w:rFonts w:cs="Calibri"/>
          <w:color w:val="000000"/>
          <w:sz w:val="20"/>
          <w:szCs w:val="20"/>
        </w:rPr>
        <w:t>Ci-après</w:t>
      </w:r>
      <w:r w:rsidR="00BC257F" w:rsidRPr="006B3327">
        <w:rPr>
          <w:rFonts w:cs="Calibri"/>
          <w:color w:val="000000"/>
          <w:sz w:val="20"/>
          <w:szCs w:val="20"/>
        </w:rPr>
        <w:t xml:space="preserve"> dénommé « le Chef de file » d'une part,</w:t>
      </w:r>
    </w:p>
    <w:p w14:paraId="3ABE19AB" w14:textId="77777777" w:rsidR="00564BCE" w:rsidRPr="006B3327" w:rsidRDefault="00564BCE">
      <w:pPr>
        <w:jc w:val="both"/>
        <w:rPr>
          <w:rFonts w:cs="Calibri"/>
          <w:color w:val="000000"/>
          <w:sz w:val="20"/>
          <w:szCs w:val="20"/>
        </w:rPr>
      </w:pPr>
    </w:p>
    <w:p w14:paraId="29EB7FE7" w14:textId="77777777" w:rsidR="005813B2" w:rsidRPr="006B3327" w:rsidRDefault="005813B2">
      <w:pPr>
        <w:jc w:val="both"/>
        <w:rPr>
          <w:rFonts w:eastAsia="Tahoma" w:cs="Calibri"/>
          <w:color w:val="000000"/>
          <w:sz w:val="20"/>
          <w:szCs w:val="20"/>
        </w:rPr>
      </w:pPr>
      <w:r w:rsidRPr="006B3327">
        <w:rPr>
          <w:rFonts w:eastAsia="Tahoma" w:cs="Calibri"/>
          <w:color w:val="000000"/>
          <w:sz w:val="20"/>
          <w:szCs w:val="20"/>
        </w:rPr>
        <w:t>Coordonnées du bénéficiaire chef de file :</w:t>
      </w:r>
    </w:p>
    <w:p w14:paraId="4A967F09" w14:textId="77777777" w:rsidR="00BC257F" w:rsidRPr="006B3327" w:rsidRDefault="00BC257F" w:rsidP="00564BCE">
      <w:pPr>
        <w:spacing w:before="120"/>
        <w:ind w:right="206"/>
        <w:rPr>
          <w:rFonts w:eastAsia="Tahoma" w:cs="Calibri"/>
          <w:color w:val="000000"/>
          <w:sz w:val="20"/>
          <w:szCs w:val="20"/>
        </w:rPr>
      </w:pPr>
      <w:r w:rsidRPr="006B3327">
        <w:rPr>
          <w:rFonts w:eastAsia="Tahoma" w:cs="Calibri"/>
          <w:color w:val="000000"/>
          <w:sz w:val="20"/>
          <w:szCs w:val="20"/>
        </w:rPr>
        <w:t xml:space="preserve">Raison sociale (le cas échéant) : </w:t>
      </w:r>
      <w:r w:rsidRPr="006B3327">
        <w:rPr>
          <w:rFonts w:eastAsia="Tahoma" w:cs="Tahoma"/>
          <w:color w:val="000000"/>
          <w:sz w:val="20"/>
          <w:szCs w:val="20"/>
        </w:rPr>
        <w:t>_________________________________________________</w:t>
      </w:r>
    </w:p>
    <w:p w14:paraId="0A944601" w14:textId="77777777" w:rsidR="00BC257F" w:rsidRPr="006B3327" w:rsidRDefault="00BC257F">
      <w:pPr>
        <w:spacing w:before="120"/>
        <w:ind w:left="708" w:right="206"/>
        <w:rPr>
          <w:rFonts w:eastAsia="Tahoma" w:cs="Calibri"/>
          <w:color w:val="000000"/>
          <w:sz w:val="20"/>
          <w:szCs w:val="20"/>
        </w:rPr>
      </w:pPr>
      <w:r w:rsidRPr="006B3327">
        <w:rPr>
          <w:rFonts w:eastAsia="Tahoma" w:cs="Calibri"/>
          <w:color w:val="000000"/>
          <w:sz w:val="20"/>
          <w:szCs w:val="20"/>
        </w:rPr>
        <w:t xml:space="preserve">Adresse : </w:t>
      </w:r>
    </w:p>
    <w:p w14:paraId="754E3DA5"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Identité du bénéficiaire :</w:t>
      </w:r>
      <w:r w:rsidRPr="006B3327">
        <w:rPr>
          <w:rFonts w:eastAsia="Tahoma" w:cs="Tahoma"/>
          <w:color w:val="000000"/>
          <w:sz w:val="20"/>
          <w:szCs w:val="20"/>
        </w:rPr>
        <w:t xml:space="preserve"> ____________________________________________________</w:t>
      </w:r>
    </w:p>
    <w:p w14:paraId="559FE65D"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 xml:space="preserve">N° - Libellé de la voie : </w:t>
      </w:r>
      <w:r w:rsidRPr="006B3327">
        <w:rPr>
          <w:rFonts w:eastAsia="Tahoma" w:cs="Tahoma"/>
          <w:color w:val="000000"/>
          <w:sz w:val="20"/>
          <w:szCs w:val="20"/>
        </w:rPr>
        <w:t>______________________________________________________</w:t>
      </w:r>
    </w:p>
    <w:p w14:paraId="72556EB3"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Complément d'adresse :</w:t>
      </w:r>
      <w:r w:rsidRPr="006B3327">
        <w:rPr>
          <w:rFonts w:eastAsia="Tahoma" w:cs="Tahoma"/>
          <w:color w:val="000000"/>
          <w:sz w:val="20"/>
          <w:szCs w:val="20"/>
        </w:rPr>
        <w:t xml:space="preserve"> _____________________________________________________</w:t>
      </w:r>
    </w:p>
    <w:p w14:paraId="5284BEF7" w14:textId="77777777" w:rsidR="00BC257F" w:rsidRPr="006B3327" w:rsidRDefault="00BC257F">
      <w:pPr>
        <w:spacing w:before="120"/>
        <w:ind w:left="1416" w:right="206"/>
        <w:rPr>
          <w:rFonts w:cs="Calibri"/>
          <w:color w:val="000000"/>
          <w:sz w:val="20"/>
          <w:szCs w:val="20"/>
        </w:rPr>
      </w:pPr>
      <w:r w:rsidRPr="006B3327">
        <w:rPr>
          <w:rFonts w:eastAsia="Tahoma" w:cs="Calibri"/>
          <w:color w:val="000000"/>
          <w:sz w:val="20"/>
          <w:szCs w:val="20"/>
        </w:rPr>
        <w:t>Code postal : |__|__|__|__|__|    Localisation communale :</w:t>
      </w:r>
      <w:r w:rsidRPr="006B3327">
        <w:rPr>
          <w:rFonts w:eastAsia="Tahoma" w:cs="Tahoma"/>
          <w:color w:val="000000"/>
          <w:sz w:val="20"/>
          <w:szCs w:val="20"/>
        </w:rPr>
        <w:t xml:space="preserve"> ____________________________</w:t>
      </w:r>
    </w:p>
    <w:p w14:paraId="499EDFF9" w14:textId="77777777" w:rsidR="00BC257F" w:rsidRPr="006B3327" w:rsidRDefault="00BC257F">
      <w:pPr>
        <w:ind w:firstLine="708"/>
        <w:rPr>
          <w:rFonts w:cs="Calibri"/>
          <w:color w:val="000000"/>
          <w:sz w:val="20"/>
          <w:szCs w:val="20"/>
        </w:rPr>
      </w:pPr>
    </w:p>
    <w:p w14:paraId="6F032FEA" w14:textId="77777777" w:rsidR="00BC257F" w:rsidRPr="006B3327" w:rsidRDefault="00BC257F">
      <w:pPr>
        <w:ind w:firstLine="708"/>
        <w:rPr>
          <w:rFonts w:cs="Calibri"/>
          <w:color w:val="000000"/>
          <w:sz w:val="20"/>
          <w:szCs w:val="20"/>
        </w:rPr>
      </w:pPr>
      <w:r w:rsidRPr="006B3327">
        <w:rPr>
          <w:rFonts w:cs="Calibri"/>
          <w:color w:val="000000"/>
          <w:sz w:val="20"/>
          <w:szCs w:val="20"/>
        </w:rPr>
        <w:t xml:space="preserve">SIRET : </w:t>
      </w:r>
      <w:r w:rsidRPr="006B3327">
        <w:rPr>
          <w:rFonts w:cs="Tahoma"/>
          <w:color w:val="000000"/>
          <w:sz w:val="20"/>
          <w:szCs w:val="20"/>
        </w:rPr>
        <w:t>____________________________________________________________</w:t>
      </w:r>
    </w:p>
    <w:p w14:paraId="685229C1" w14:textId="77777777" w:rsidR="00BC257F" w:rsidRPr="006B3327" w:rsidRDefault="00BC257F">
      <w:pPr>
        <w:jc w:val="both"/>
        <w:rPr>
          <w:rFonts w:cs="Calibri"/>
          <w:color w:val="000000"/>
          <w:sz w:val="20"/>
          <w:szCs w:val="20"/>
        </w:rPr>
      </w:pPr>
    </w:p>
    <w:p w14:paraId="3318B3CC" w14:textId="77777777" w:rsidR="00BC257F" w:rsidRPr="006B3327" w:rsidRDefault="00BC257F">
      <w:pPr>
        <w:jc w:val="both"/>
        <w:rPr>
          <w:rFonts w:cs="Calibri"/>
          <w:color w:val="000000"/>
          <w:sz w:val="20"/>
          <w:szCs w:val="20"/>
        </w:rPr>
      </w:pPr>
    </w:p>
    <w:p w14:paraId="55B6550D" w14:textId="77777777" w:rsidR="00BC257F" w:rsidRDefault="00BC257F">
      <w:pPr>
        <w:jc w:val="both"/>
        <w:rPr>
          <w:rFonts w:cs="Calibri"/>
          <w:color w:val="000000"/>
          <w:sz w:val="20"/>
          <w:szCs w:val="20"/>
        </w:rPr>
      </w:pPr>
      <w:r w:rsidRPr="006B3327">
        <w:rPr>
          <w:rFonts w:cs="Calibri"/>
          <w:color w:val="000000"/>
          <w:sz w:val="20"/>
          <w:szCs w:val="20"/>
        </w:rPr>
        <w:t xml:space="preserve">Et </w:t>
      </w:r>
      <w:r w:rsidRPr="006B3327">
        <w:rPr>
          <w:rFonts w:cs="Calibri"/>
          <w:i/>
          <w:iCs/>
          <w:color w:val="000000"/>
          <w:sz w:val="20"/>
          <w:szCs w:val="20"/>
          <w:highlight w:val="yellow"/>
        </w:rPr>
        <w:t>&lt; le partenaire 1 &gt;</w:t>
      </w:r>
      <w:r w:rsidRPr="006B3327">
        <w:rPr>
          <w:rFonts w:cs="Calibri"/>
          <w:color w:val="000000"/>
          <w:sz w:val="20"/>
          <w:szCs w:val="20"/>
        </w:rPr>
        <w:t xml:space="preserve">, représenté par </w:t>
      </w:r>
      <w:r w:rsidRPr="006B3327">
        <w:rPr>
          <w:rFonts w:cs="Calibri"/>
          <w:color w:val="000000"/>
          <w:sz w:val="20"/>
          <w:szCs w:val="20"/>
          <w:highlight w:val="yellow"/>
        </w:rPr>
        <w:t xml:space="preserve">&lt; </w:t>
      </w:r>
      <w:r w:rsidR="00564BCE" w:rsidRPr="00564BCE">
        <w:rPr>
          <w:rFonts w:cs="Calibri"/>
          <w:i/>
          <w:color w:val="000000"/>
          <w:sz w:val="20"/>
          <w:szCs w:val="20"/>
          <w:highlight w:val="yellow"/>
        </w:rPr>
        <w:t>n</w:t>
      </w:r>
      <w:r w:rsidRPr="00564BCE">
        <w:rPr>
          <w:rFonts w:cs="Calibri"/>
          <w:i/>
          <w:color w:val="000000"/>
          <w:sz w:val="20"/>
          <w:szCs w:val="20"/>
          <w:highlight w:val="yellow"/>
        </w:rPr>
        <w:t>om</w:t>
      </w:r>
      <w:r w:rsidRPr="006B3327">
        <w:rPr>
          <w:rFonts w:cs="Calibri"/>
          <w:color w:val="000000"/>
          <w:sz w:val="20"/>
          <w:szCs w:val="20"/>
          <w:highlight w:val="yellow"/>
        </w:rPr>
        <w:t xml:space="preserve"> &gt;</w:t>
      </w:r>
      <w:r w:rsidRPr="006B3327">
        <w:rPr>
          <w:rFonts w:cs="Calibri"/>
          <w:color w:val="000000"/>
          <w:sz w:val="20"/>
          <w:szCs w:val="20"/>
        </w:rPr>
        <w:t xml:space="preserve">, </w:t>
      </w:r>
      <w:r w:rsidR="00564BCE" w:rsidRPr="00564BCE">
        <w:rPr>
          <w:rFonts w:cs="Calibri"/>
          <w:color w:val="000000"/>
          <w:sz w:val="20"/>
          <w:szCs w:val="20"/>
          <w:highlight w:val="yellow"/>
        </w:rPr>
        <w:t xml:space="preserve">&lt; </w:t>
      </w:r>
      <w:r w:rsidR="005813B2" w:rsidRPr="00564BCE">
        <w:rPr>
          <w:rFonts w:cs="Calibri"/>
          <w:i/>
          <w:color w:val="000000"/>
          <w:sz w:val="20"/>
          <w:szCs w:val="20"/>
          <w:highlight w:val="yellow"/>
        </w:rPr>
        <w:t>fonction</w:t>
      </w:r>
      <w:r w:rsidR="00564BCE" w:rsidRPr="00564BCE">
        <w:rPr>
          <w:rFonts w:cs="Calibri"/>
          <w:color w:val="000000"/>
          <w:sz w:val="20"/>
          <w:szCs w:val="20"/>
          <w:highlight w:val="yellow"/>
        </w:rPr>
        <w:t xml:space="preserve"> &gt;</w:t>
      </w:r>
      <w:r w:rsidR="005813B2" w:rsidRPr="006B3327">
        <w:rPr>
          <w:rFonts w:cs="Calibri"/>
          <w:color w:val="000000"/>
          <w:sz w:val="20"/>
          <w:szCs w:val="20"/>
        </w:rPr>
        <w:t xml:space="preserve">, </w:t>
      </w:r>
    </w:p>
    <w:p w14:paraId="4EE9B98D" w14:textId="77777777" w:rsidR="00564BCE" w:rsidRPr="006B3327" w:rsidRDefault="00564BCE">
      <w:pPr>
        <w:jc w:val="both"/>
        <w:rPr>
          <w:rFonts w:cs="Calibri"/>
          <w:color w:val="000000"/>
          <w:sz w:val="20"/>
          <w:szCs w:val="20"/>
        </w:rPr>
      </w:pPr>
    </w:p>
    <w:p w14:paraId="77802A4A" w14:textId="77777777" w:rsidR="00BC257F" w:rsidRPr="006B3327" w:rsidRDefault="00BC257F">
      <w:pPr>
        <w:jc w:val="both"/>
        <w:rPr>
          <w:rFonts w:eastAsia="Tahoma" w:cs="Calibri"/>
          <w:color w:val="000000"/>
          <w:sz w:val="20"/>
          <w:szCs w:val="20"/>
        </w:rPr>
      </w:pPr>
      <w:r w:rsidRPr="006B3327">
        <w:rPr>
          <w:rFonts w:cs="Calibri"/>
          <w:color w:val="000000"/>
          <w:sz w:val="20"/>
          <w:szCs w:val="20"/>
        </w:rPr>
        <w:lastRenderedPageBreak/>
        <w:t>Coordonnées du bénéficiaire partenaire 1 :</w:t>
      </w:r>
    </w:p>
    <w:p w14:paraId="0AE35172" w14:textId="77777777" w:rsidR="00BC257F" w:rsidRPr="006B3327" w:rsidRDefault="00BC257F" w:rsidP="00564BCE">
      <w:pPr>
        <w:spacing w:before="120"/>
        <w:ind w:right="206"/>
        <w:rPr>
          <w:rFonts w:eastAsia="Tahoma" w:cs="Calibri"/>
          <w:color w:val="000000"/>
          <w:sz w:val="20"/>
          <w:szCs w:val="20"/>
        </w:rPr>
      </w:pPr>
      <w:r w:rsidRPr="006B3327">
        <w:rPr>
          <w:rFonts w:eastAsia="Tahoma" w:cs="Calibri"/>
          <w:color w:val="000000"/>
          <w:sz w:val="20"/>
          <w:szCs w:val="20"/>
        </w:rPr>
        <w:t xml:space="preserve">Raison sociale (le cas échéant) : </w:t>
      </w:r>
      <w:r w:rsidR="00564BCE">
        <w:rPr>
          <w:rFonts w:eastAsia="Tahoma" w:cs="Calibri"/>
          <w:color w:val="000000"/>
          <w:sz w:val="20"/>
          <w:szCs w:val="20"/>
        </w:rPr>
        <w:t xml:space="preserve">  </w:t>
      </w:r>
      <w:r w:rsidRPr="006B3327">
        <w:rPr>
          <w:rFonts w:eastAsia="Tahoma" w:cs="Tahoma"/>
          <w:color w:val="000000"/>
          <w:sz w:val="20"/>
          <w:szCs w:val="20"/>
        </w:rPr>
        <w:t>_________________________________________________</w:t>
      </w:r>
    </w:p>
    <w:p w14:paraId="4DB83FEE" w14:textId="77777777" w:rsidR="00BC257F" w:rsidRPr="006B3327" w:rsidRDefault="00BC257F">
      <w:pPr>
        <w:spacing w:before="120"/>
        <w:ind w:left="708" w:right="206"/>
        <w:rPr>
          <w:rFonts w:eastAsia="Tahoma" w:cs="Calibri"/>
          <w:color w:val="000000"/>
          <w:sz w:val="20"/>
          <w:szCs w:val="20"/>
        </w:rPr>
      </w:pPr>
      <w:r w:rsidRPr="006B3327">
        <w:rPr>
          <w:rFonts w:eastAsia="Tahoma" w:cs="Calibri"/>
          <w:color w:val="000000"/>
          <w:sz w:val="20"/>
          <w:szCs w:val="20"/>
        </w:rPr>
        <w:t xml:space="preserve">Adresse : </w:t>
      </w:r>
    </w:p>
    <w:p w14:paraId="30796C2C"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Identité du bénéficiaire :</w:t>
      </w:r>
      <w:r w:rsidRPr="006B3327">
        <w:rPr>
          <w:rFonts w:eastAsia="Tahoma" w:cs="Tahoma"/>
          <w:color w:val="000000"/>
          <w:sz w:val="20"/>
          <w:szCs w:val="20"/>
        </w:rPr>
        <w:t xml:space="preserve"> ____________________________________________________</w:t>
      </w:r>
    </w:p>
    <w:p w14:paraId="3D379E3D"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 xml:space="preserve">N° - Libellé de la voie : </w:t>
      </w:r>
      <w:r w:rsidRPr="006B3327">
        <w:rPr>
          <w:rFonts w:eastAsia="Tahoma" w:cs="Tahoma"/>
          <w:color w:val="000000"/>
          <w:sz w:val="20"/>
          <w:szCs w:val="20"/>
        </w:rPr>
        <w:t>______________________________________________________</w:t>
      </w:r>
    </w:p>
    <w:p w14:paraId="19BE643A"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Complément d'adresse :</w:t>
      </w:r>
      <w:r w:rsidRPr="006B3327">
        <w:rPr>
          <w:rFonts w:eastAsia="Tahoma" w:cs="Tahoma"/>
          <w:color w:val="000000"/>
          <w:sz w:val="20"/>
          <w:szCs w:val="20"/>
        </w:rPr>
        <w:t xml:space="preserve"> _____________________________________________________</w:t>
      </w:r>
    </w:p>
    <w:p w14:paraId="3817C549" w14:textId="77777777" w:rsidR="00BC257F" w:rsidRPr="006B3327" w:rsidRDefault="00BC257F">
      <w:pPr>
        <w:spacing w:before="120"/>
        <w:ind w:left="1416" w:right="206"/>
        <w:rPr>
          <w:rFonts w:cs="Calibri"/>
          <w:color w:val="000000"/>
          <w:sz w:val="20"/>
          <w:szCs w:val="20"/>
        </w:rPr>
      </w:pPr>
      <w:r w:rsidRPr="006B3327">
        <w:rPr>
          <w:rFonts w:eastAsia="Tahoma" w:cs="Calibri"/>
          <w:color w:val="000000"/>
          <w:sz w:val="20"/>
          <w:szCs w:val="20"/>
        </w:rPr>
        <w:t>Code postal : |__|__|__|__|__|    Localisation communale :</w:t>
      </w:r>
      <w:r w:rsidRPr="006B3327">
        <w:rPr>
          <w:rFonts w:eastAsia="Tahoma" w:cs="Tahoma"/>
          <w:color w:val="000000"/>
          <w:sz w:val="20"/>
          <w:szCs w:val="20"/>
        </w:rPr>
        <w:t xml:space="preserve"> ____________________________</w:t>
      </w:r>
    </w:p>
    <w:p w14:paraId="02F84E8D" w14:textId="77777777" w:rsidR="00BC257F" w:rsidRPr="006B3327" w:rsidRDefault="00BC257F">
      <w:pPr>
        <w:ind w:firstLine="708"/>
        <w:rPr>
          <w:rFonts w:cs="Calibri"/>
          <w:color w:val="000000"/>
          <w:sz w:val="20"/>
          <w:szCs w:val="20"/>
        </w:rPr>
      </w:pPr>
    </w:p>
    <w:p w14:paraId="0AEA2036" w14:textId="77777777" w:rsidR="00BC257F" w:rsidRPr="006B3327" w:rsidRDefault="00BC257F">
      <w:pPr>
        <w:ind w:firstLine="708"/>
        <w:rPr>
          <w:rFonts w:cs="Calibri"/>
          <w:color w:val="000000"/>
          <w:sz w:val="20"/>
          <w:szCs w:val="20"/>
        </w:rPr>
      </w:pPr>
      <w:r w:rsidRPr="006B3327">
        <w:rPr>
          <w:rFonts w:cs="Calibri"/>
          <w:color w:val="000000"/>
          <w:sz w:val="20"/>
          <w:szCs w:val="20"/>
        </w:rPr>
        <w:t xml:space="preserve">SIRET : </w:t>
      </w:r>
      <w:r w:rsidRPr="006B3327">
        <w:rPr>
          <w:rFonts w:cs="Tahoma"/>
          <w:color w:val="000000"/>
          <w:sz w:val="20"/>
          <w:szCs w:val="20"/>
        </w:rPr>
        <w:t>____________________________________________________________</w:t>
      </w:r>
    </w:p>
    <w:p w14:paraId="52E278CE" w14:textId="77777777" w:rsidR="00BC257F" w:rsidRPr="006B3327" w:rsidRDefault="00BC257F">
      <w:pPr>
        <w:jc w:val="both"/>
        <w:rPr>
          <w:rFonts w:cs="Calibri"/>
          <w:color w:val="000000"/>
          <w:sz w:val="20"/>
          <w:szCs w:val="20"/>
        </w:rPr>
      </w:pPr>
    </w:p>
    <w:p w14:paraId="554168B7" w14:textId="77777777" w:rsidR="00564BCE" w:rsidRDefault="00BC257F" w:rsidP="00564BCE">
      <w:pPr>
        <w:jc w:val="both"/>
        <w:rPr>
          <w:rFonts w:cs="Calibri"/>
          <w:color w:val="000000"/>
          <w:sz w:val="20"/>
          <w:szCs w:val="20"/>
        </w:rPr>
      </w:pPr>
      <w:r w:rsidRPr="006B3327">
        <w:rPr>
          <w:rFonts w:cs="Calibri"/>
          <w:color w:val="000000"/>
          <w:sz w:val="20"/>
          <w:szCs w:val="20"/>
        </w:rPr>
        <w:t xml:space="preserve">Et </w:t>
      </w:r>
      <w:r w:rsidRPr="006B3327">
        <w:rPr>
          <w:rFonts w:cs="Calibri"/>
          <w:color w:val="000000"/>
          <w:sz w:val="20"/>
          <w:szCs w:val="20"/>
          <w:highlight w:val="yellow"/>
        </w:rPr>
        <w:t xml:space="preserve">&lt; </w:t>
      </w:r>
      <w:r w:rsidRPr="00564BCE">
        <w:rPr>
          <w:rFonts w:cs="Calibri"/>
          <w:i/>
          <w:color w:val="000000"/>
          <w:sz w:val="20"/>
          <w:szCs w:val="20"/>
          <w:highlight w:val="yellow"/>
        </w:rPr>
        <w:t xml:space="preserve">le partenaire 2 </w:t>
      </w:r>
      <w:r w:rsidRPr="006B3327">
        <w:rPr>
          <w:rFonts w:cs="Calibri"/>
          <w:color w:val="000000"/>
          <w:sz w:val="20"/>
          <w:szCs w:val="20"/>
          <w:highlight w:val="yellow"/>
        </w:rPr>
        <w:t>&gt;</w:t>
      </w:r>
      <w:r w:rsidRPr="006B3327">
        <w:rPr>
          <w:rFonts w:cs="Calibri"/>
          <w:color w:val="000000"/>
          <w:sz w:val="20"/>
          <w:szCs w:val="20"/>
        </w:rPr>
        <w:t xml:space="preserve">, représenté par </w:t>
      </w:r>
      <w:r w:rsidR="00564BCE" w:rsidRPr="006B3327">
        <w:rPr>
          <w:rFonts w:cs="Calibri"/>
          <w:color w:val="000000"/>
          <w:sz w:val="20"/>
          <w:szCs w:val="20"/>
          <w:highlight w:val="yellow"/>
        </w:rPr>
        <w:t xml:space="preserve">&lt; </w:t>
      </w:r>
      <w:r w:rsidR="00564BCE" w:rsidRPr="00564BCE">
        <w:rPr>
          <w:rFonts w:cs="Calibri"/>
          <w:i/>
          <w:color w:val="000000"/>
          <w:sz w:val="20"/>
          <w:szCs w:val="20"/>
          <w:highlight w:val="yellow"/>
        </w:rPr>
        <w:t>nom</w:t>
      </w:r>
      <w:r w:rsidR="00564BCE" w:rsidRPr="006B3327">
        <w:rPr>
          <w:rFonts w:cs="Calibri"/>
          <w:color w:val="000000"/>
          <w:sz w:val="20"/>
          <w:szCs w:val="20"/>
          <w:highlight w:val="yellow"/>
        </w:rPr>
        <w:t xml:space="preserve"> &gt;</w:t>
      </w:r>
      <w:r w:rsidR="00564BCE" w:rsidRPr="006B3327">
        <w:rPr>
          <w:rFonts w:cs="Calibri"/>
          <w:color w:val="000000"/>
          <w:sz w:val="20"/>
          <w:szCs w:val="20"/>
        </w:rPr>
        <w:t xml:space="preserve">, </w:t>
      </w:r>
      <w:r w:rsidR="00564BCE" w:rsidRPr="00564BCE">
        <w:rPr>
          <w:rFonts w:cs="Calibri"/>
          <w:color w:val="000000"/>
          <w:sz w:val="20"/>
          <w:szCs w:val="20"/>
          <w:highlight w:val="yellow"/>
        </w:rPr>
        <w:t xml:space="preserve">&lt; </w:t>
      </w:r>
      <w:r w:rsidR="00564BCE" w:rsidRPr="00564BCE">
        <w:rPr>
          <w:rFonts w:cs="Calibri"/>
          <w:i/>
          <w:color w:val="000000"/>
          <w:sz w:val="20"/>
          <w:szCs w:val="20"/>
          <w:highlight w:val="yellow"/>
        </w:rPr>
        <w:t>fonction</w:t>
      </w:r>
      <w:r w:rsidR="00564BCE" w:rsidRPr="00564BCE">
        <w:rPr>
          <w:rFonts w:cs="Calibri"/>
          <w:color w:val="000000"/>
          <w:sz w:val="20"/>
          <w:szCs w:val="20"/>
          <w:highlight w:val="yellow"/>
        </w:rPr>
        <w:t xml:space="preserve"> &gt;</w:t>
      </w:r>
      <w:r w:rsidR="00564BCE" w:rsidRPr="006B3327">
        <w:rPr>
          <w:rFonts w:cs="Calibri"/>
          <w:color w:val="000000"/>
          <w:sz w:val="20"/>
          <w:szCs w:val="20"/>
        </w:rPr>
        <w:t xml:space="preserve">, </w:t>
      </w:r>
    </w:p>
    <w:p w14:paraId="495B28FE" w14:textId="77777777" w:rsidR="00BC257F" w:rsidRPr="006B3327" w:rsidRDefault="00BC257F">
      <w:pPr>
        <w:jc w:val="both"/>
        <w:rPr>
          <w:rFonts w:cs="Calibri"/>
          <w:color w:val="000000"/>
          <w:sz w:val="20"/>
          <w:szCs w:val="20"/>
        </w:rPr>
      </w:pPr>
    </w:p>
    <w:p w14:paraId="4940836C" w14:textId="77777777" w:rsidR="00B21473" w:rsidRPr="006B3327" w:rsidRDefault="00B21473">
      <w:pPr>
        <w:jc w:val="both"/>
        <w:rPr>
          <w:rFonts w:eastAsia="Tahoma" w:cs="Calibri"/>
          <w:color w:val="000000"/>
          <w:sz w:val="20"/>
          <w:szCs w:val="20"/>
        </w:rPr>
      </w:pPr>
      <w:r w:rsidRPr="006B3327">
        <w:rPr>
          <w:rFonts w:eastAsia="Tahoma" w:cs="Calibri"/>
          <w:color w:val="000000"/>
          <w:sz w:val="20"/>
          <w:szCs w:val="20"/>
        </w:rPr>
        <w:t>Coordonnées du bénéficiaire partenaire 2 :</w:t>
      </w:r>
    </w:p>
    <w:p w14:paraId="4AFE9655" w14:textId="77777777" w:rsidR="00BC257F" w:rsidRPr="006B3327" w:rsidRDefault="00BC257F" w:rsidP="00564BCE">
      <w:pPr>
        <w:spacing w:before="120"/>
        <w:ind w:right="206"/>
        <w:rPr>
          <w:rFonts w:eastAsia="Tahoma" w:cs="Calibri"/>
          <w:color w:val="000000"/>
          <w:sz w:val="20"/>
          <w:szCs w:val="20"/>
        </w:rPr>
      </w:pPr>
      <w:r w:rsidRPr="006B3327">
        <w:rPr>
          <w:rFonts w:eastAsia="Tahoma" w:cs="Calibri"/>
          <w:color w:val="000000"/>
          <w:sz w:val="20"/>
          <w:szCs w:val="20"/>
        </w:rPr>
        <w:t xml:space="preserve">Raison sociale (le cas échéant) : </w:t>
      </w:r>
      <w:r w:rsidRPr="006B3327">
        <w:rPr>
          <w:rFonts w:eastAsia="Tahoma" w:cs="Tahoma"/>
          <w:color w:val="000000"/>
          <w:sz w:val="20"/>
          <w:szCs w:val="20"/>
        </w:rPr>
        <w:t>_________________________________________________</w:t>
      </w:r>
    </w:p>
    <w:p w14:paraId="23DA1B63" w14:textId="77777777" w:rsidR="00BC257F" w:rsidRPr="006B3327" w:rsidRDefault="00BC257F">
      <w:pPr>
        <w:spacing w:before="120"/>
        <w:ind w:left="708" w:right="206"/>
        <w:rPr>
          <w:rFonts w:eastAsia="Tahoma" w:cs="Calibri"/>
          <w:color w:val="000000"/>
          <w:sz w:val="20"/>
          <w:szCs w:val="20"/>
        </w:rPr>
      </w:pPr>
      <w:r w:rsidRPr="006B3327">
        <w:rPr>
          <w:rFonts w:eastAsia="Tahoma" w:cs="Calibri"/>
          <w:color w:val="000000"/>
          <w:sz w:val="20"/>
          <w:szCs w:val="20"/>
        </w:rPr>
        <w:t xml:space="preserve">Adresse : </w:t>
      </w:r>
    </w:p>
    <w:p w14:paraId="01597D02"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Identité du bénéficiaire :</w:t>
      </w:r>
      <w:r w:rsidRPr="006B3327">
        <w:rPr>
          <w:rFonts w:eastAsia="Tahoma" w:cs="Tahoma"/>
          <w:color w:val="000000"/>
          <w:sz w:val="20"/>
          <w:szCs w:val="20"/>
        </w:rPr>
        <w:t xml:space="preserve"> ____________________________________________________</w:t>
      </w:r>
    </w:p>
    <w:p w14:paraId="611D799C"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 xml:space="preserve">N° - Libellé de la voie : </w:t>
      </w:r>
      <w:r w:rsidRPr="006B3327">
        <w:rPr>
          <w:rFonts w:eastAsia="Tahoma" w:cs="Tahoma"/>
          <w:color w:val="000000"/>
          <w:sz w:val="20"/>
          <w:szCs w:val="20"/>
        </w:rPr>
        <w:t>______________________________________________________</w:t>
      </w:r>
    </w:p>
    <w:p w14:paraId="42CF453E" w14:textId="77777777" w:rsidR="00BC257F" w:rsidRPr="006B3327" w:rsidRDefault="00BC257F">
      <w:pPr>
        <w:spacing w:before="120"/>
        <w:ind w:left="1416" w:right="206"/>
        <w:rPr>
          <w:rFonts w:eastAsia="Tahoma" w:cs="Calibri"/>
          <w:color w:val="000000"/>
          <w:sz w:val="20"/>
          <w:szCs w:val="20"/>
        </w:rPr>
      </w:pPr>
      <w:r w:rsidRPr="006B3327">
        <w:rPr>
          <w:rFonts w:eastAsia="Tahoma" w:cs="Calibri"/>
          <w:color w:val="000000"/>
          <w:sz w:val="20"/>
          <w:szCs w:val="20"/>
        </w:rPr>
        <w:t>Complément d'adresse :</w:t>
      </w:r>
      <w:r w:rsidRPr="006B3327">
        <w:rPr>
          <w:rFonts w:eastAsia="Tahoma" w:cs="Tahoma"/>
          <w:color w:val="000000"/>
          <w:sz w:val="20"/>
          <w:szCs w:val="20"/>
        </w:rPr>
        <w:t xml:space="preserve"> _____________________________________________________</w:t>
      </w:r>
    </w:p>
    <w:p w14:paraId="24A02C39" w14:textId="77777777" w:rsidR="00BC257F" w:rsidRPr="006B3327" w:rsidRDefault="00BC257F">
      <w:pPr>
        <w:spacing w:before="120"/>
        <w:ind w:left="1416" w:right="206"/>
        <w:rPr>
          <w:rFonts w:cs="Calibri"/>
          <w:color w:val="000000"/>
          <w:sz w:val="20"/>
          <w:szCs w:val="20"/>
        </w:rPr>
      </w:pPr>
      <w:r w:rsidRPr="006B3327">
        <w:rPr>
          <w:rFonts w:eastAsia="Tahoma" w:cs="Calibri"/>
          <w:color w:val="000000"/>
          <w:sz w:val="20"/>
          <w:szCs w:val="20"/>
        </w:rPr>
        <w:t>Code postal : |__|__|__|__|__|    Localisation communale :</w:t>
      </w:r>
      <w:r w:rsidRPr="006B3327">
        <w:rPr>
          <w:rFonts w:eastAsia="Tahoma" w:cs="Tahoma"/>
          <w:color w:val="000000"/>
          <w:sz w:val="20"/>
          <w:szCs w:val="20"/>
        </w:rPr>
        <w:t xml:space="preserve"> </w:t>
      </w:r>
    </w:p>
    <w:p w14:paraId="2FCD523C" w14:textId="77777777" w:rsidR="00BC257F" w:rsidRPr="006B3327" w:rsidRDefault="00BC257F">
      <w:pPr>
        <w:ind w:firstLine="708"/>
        <w:rPr>
          <w:rFonts w:cs="Calibri"/>
          <w:color w:val="000000"/>
          <w:sz w:val="20"/>
          <w:szCs w:val="20"/>
        </w:rPr>
      </w:pPr>
    </w:p>
    <w:p w14:paraId="72D8A53B" w14:textId="77777777" w:rsidR="00BC257F" w:rsidRPr="006B3327" w:rsidRDefault="00BC257F">
      <w:pPr>
        <w:ind w:firstLine="708"/>
        <w:rPr>
          <w:rFonts w:cs="Calibri"/>
          <w:color w:val="000000"/>
          <w:sz w:val="20"/>
          <w:szCs w:val="20"/>
        </w:rPr>
      </w:pPr>
      <w:r w:rsidRPr="006B3327">
        <w:rPr>
          <w:rFonts w:cs="Calibri"/>
          <w:color w:val="000000"/>
          <w:sz w:val="20"/>
          <w:szCs w:val="20"/>
        </w:rPr>
        <w:t xml:space="preserve">SIRET : </w:t>
      </w:r>
      <w:r w:rsidRPr="006B3327">
        <w:rPr>
          <w:rFonts w:cs="Tahoma"/>
          <w:color w:val="000000"/>
          <w:sz w:val="20"/>
          <w:szCs w:val="20"/>
        </w:rPr>
        <w:t>____________________________________________________________</w:t>
      </w:r>
    </w:p>
    <w:p w14:paraId="7C47B5AD" w14:textId="77777777" w:rsidR="00BC257F" w:rsidRPr="006B3327" w:rsidRDefault="00BC257F">
      <w:pPr>
        <w:ind w:firstLine="708"/>
        <w:rPr>
          <w:rFonts w:cs="Calibri"/>
          <w:color w:val="000000"/>
          <w:sz w:val="20"/>
          <w:szCs w:val="20"/>
        </w:rPr>
      </w:pPr>
    </w:p>
    <w:p w14:paraId="6611A7C1" w14:textId="77777777" w:rsidR="00BC257F" w:rsidRPr="00477E30" w:rsidRDefault="00BC257F">
      <w:pPr>
        <w:rPr>
          <w:rFonts w:cs="Calibri"/>
          <w:sz w:val="20"/>
          <w:szCs w:val="20"/>
        </w:rPr>
      </w:pPr>
      <w:r w:rsidRPr="00477E30">
        <w:rPr>
          <w:rFonts w:eastAsia="Wingdings" w:cs="Wingdings"/>
          <w:i/>
          <w:iCs/>
          <w:sz w:val="20"/>
          <w:szCs w:val="20"/>
          <w:highlight w:val="green"/>
        </w:rPr>
        <w:t xml:space="preserve">=&gt; </w:t>
      </w:r>
      <w:r w:rsidRPr="00477E30">
        <w:rPr>
          <w:rFonts w:eastAsia="Arial" w:cs="Arial"/>
          <w:i/>
          <w:iCs/>
          <w:sz w:val="20"/>
          <w:szCs w:val="20"/>
          <w:highlight w:val="green"/>
        </w:rPr>
        <w:t>Dupliquer selon le nombre de partenaires.</w:t>
      </w:r>
    </w:p>
    <w:p w14:paraId="4E5D8555" w14:textId="77777777" w:rsidR="00BC257F" w:rsidRPr="006B3327" w:rsidRDefault="00BC257F">
      <w:pPr>
        <w:jc w:val="both"/>
        <w:rPr>
          <w:rFonts w:cs="Calibri"/>
          <w:color w:val="000000"/>
          <w:sz w:val="20"/>
          <w:szCs w:val="20"/>
        </w:rPr>
      </w:pPr>
    </w:p>
    <w:p w14:paraId="74D0EF22" w14:textId="77777777" w:rsidR="00BC257F" w:rsidRPr="006B3327" w:rsidRDefault="00BC257F">
      <w:pPr>
        <w:jc w:val="both"/>
        <w:rPr>
          <w:sz w:val="20"/>
          <w:szCs w:val="20"/>
        </w:rPr>
      </w:pPr>
      <w:r w:rsidRPr="006B3327">
        <w:rPr>
          <w:rFonts w:cs="Calibri"/>
          <w:color w:val="000000"/>
          <w:sz w:val="20"/>
          <w:szCs w:val="20"/>
        </w:rPr>
        <w:t>Ci</w:t>
      </w:r>
      <w:r w:rsidR="00C15CE3" w:rsidRPr="006B3327">
        <w:rPr>
          <w:rFonts w:cs="Calibri"/>
          <w:color w:val="000000"/>
          <w:sz w:val="20"/>
          <w:szCs w:val="20"/>
        </w:rPr>
        <w:t>-</w:t>
      </w:r>
      <w:r w:rsidRPr="006B3327">
        <w:rPr>
          <w:rFonts w:cs="Calibri"/>
          <w:color w:val="000000"/>
          <w:sz w:val="20"/>
          <w:szCs w:val="20"/>
        </w:rPr>
        <w:t xml:space="preserve">après </w:t>
      </w:r>
      <w:r w:rsidR="00D20708" w:rsidRPr="006B3327">
        <w:rPr>
          <w:rFonts w:cs="Calibri"/>
          <w:color w:val="000000"/>
          <w:sz w:val="20"/>
          <w:szCs w:val="20"/>
        </w:rPr>
        <w:t>désigné</w:t>
      </w:r>
      <w:r w:rsidR="00564BCE">
        <w:rPr>
          <w:rFonts w:cs="Calibri"/>
          <w:color w:val="000000"/>
          <w:sz w:val="20"/>
          <w:szCs w:val="20"/>
        </w:rPr>
        <w:t>(s)</w:t>
      </w:r>
      <w:r w:rsidR="00D20708" w:rsidRPr="006B3327">
        <w:rPr>
          <w:rFonts w:cs="Calibri"/>
          <w:color w:val="000000"/>
          <w:sz w:val="20"/>
          <w:szCs w:val="20"/>
        </w:rPr>
        <w:t xml:space="preserve"> individuellement par « le Partenaire » ou collectivement par</w:t>
      </w:r>
      <w:r w:rsidRPr="006B3327">
        <w:rPr>
          <w:rFonts w:cs="Calibri"/>
          <w:color w:val="000000"/>
          <w:sz w:val="20"/>
          <w:szCs w:val="20"/>
        </w:rPr>
        <w:t xml:space="preserve"> « les </w:t>
      </w:r>
      <w:r w:rsidR="00564BCE">
        <w:rPr>
          <w:rFonts w:cs="Calibri"/>
          <w:color w:val="000000"/>
          <w:sz w:val="20"/>
          <w:szCs w:val="20"/>
        </w:rPr>
        <w:t>P</w:t>
      </w:r>
      <w:r w:rsidRPr="006B3327">
        <w:rPr>
          <w:rFonts w:cs="Calibri"/>
          <w:color w:val="000000"/>
          <w:sz w:val="20"/>
          <w:szCs w:val="20"/>
        </w:rPr>
        <w:t>artenaires » d'autre part,</w:t>
      </w:r>
    </w:p>
    <w:p w14:paraId="0E72E2B7" w14:textId="77777777" w:rsidR="00BC257F" w:rsidRPr="006B3327" w:rsidRDefault="00BC257F">
      <w:pPr>
        <w:jc w:val="both"/>
        <w:rPr>
          <w:sz w:val="20"/>
          <w:szCs w:val="20"/>
        </w:rPr>
      </w:pPr>
    </w:p>
    <w:p w14:paraId="68704797" w14:textId="77777777" w:rsidR="00BC257F" w:rsidRPr="006B3327" w:rsidRDefault="00BC257F">
      <w:pPr>
        <w:jc w:val="both"/>
        <w:rPr>
          <w:sz w:val="20"/>
          <w:szCs w:val="20"/>
        </w:rPr>
      </w:pPr>
    </w:p>
    <w:p w14:paraId="36776624" w14:textId="77777777" w:rsidR="00BC257F" w:rsidRPr="006B3327" w:rsidRDefault="00BC257F">
      <w:pPr>
        <w:jc w:val="both"/>
        <w:rPr>
          <w:sz w:val="20"/>
          <w:szCs w:val="20"/>
        </w:rPr>
      </w:pPr>
      <w:r w:rsidRPr="006B3327">
        <w:rPr>
          <w:b/>
          <w:sz w:val="20"/>
          <w:szCs w:val="20"/>
        </w:rPr>
        <w:t>Préambule/contexte</w:t>
      </w:r>
    </w:p>
    <w:p w14:paraId="1D963757" w14:textId="77777777" w:rsidR="00BC257F" w:rsidRPr="006B3327" w:rsidRDefault="00BC257F">
      <w:pPr>
        <w:jc w:val="both"/>
        <w:rPr>
          <w:sz w:val="20"/>
          <w:szCs w:val="20"/>
        </w:rPr>
      </w:pPr>
    </w:p>
    <w:p w14:paraId="26D5CA4A" w14:textId="358BC361" w:rsidR="00BC257F" w:rsidRPr="006B3327" w:rsidRDefault="00BC257F">
      <w:pPr>
        <w:pStyle w:val="StandardSaisie"/>
        <w:rPr>
          <w:bCs w:val="0"/>
          <w:sz w:val="20"/>
          <w:szCs w:val="20"/>
        </w:rPr>
      </w:pPr>
      <w:r w:rsidRPr="006B3327">
        <w:rPr>
          <w:bCs w:val="0"/>
          <w:sz w:val="20"/>
          <w:szCs w:val="20"/>
        </w:rPr>
        <w:t xml:space="preserve">Dans le cadre de la programmation </w:t>
      </w:r>
      <w:r w:rsidR="002243BF">
        <w:rPr>
          <w:bCs w:val="0"/>
          <w:sz w:val="20"/>
          <w:szCs w:val="20"/>
        </w:rPr>
        <w:t>FEADER</w:t>
      </w:r>
      <w:r w:rsidR="00687EAA">
        <w:rPr>
          <w:bCs w:val="0"/>
          <w:sz w:val="20"/>
          <w:szCs w:val="20"/>
        </w:rPr>
        <w:t xml:space="preserve"> </w:t>
      </w:r>
      <w:r w:rsidR="003C1FC6">
        <w:rPr>
          <w:bCs w:val="0"/>
          <w:sz w:val="20"/>
          <w:szCs w:val="20"/>
        </w:rPr>
        <w:t>202</w:t>
      </w:r>
      <w:r w:rsidR="002243BF">
        <w:rPr>
          <w:bCs w:val="0"/>
          <w:sz w:val="20"/>
          <w:szCs w:val="20"/>
        </w:rPr>
        <w:t>3</w:t>
      </w:r>
      <w:r w:rsidR="003C1FC6">
        <w:rPr>
          <w:bCs w:val="0"/>
          <w:sz w:val="20"/>
          <w:szCs w:val="20"/>
        </w:rPr>
        <w:t>-2027</w:t>
      </w:r>
      <w:r w:rsidRPr="006B3327">
        <w:rPr>
          <w:bCs w:val="0"/>
          <w:sz w:val="20"/>
          <w:szCs w:val="20"/>
        </w:rPr>
        <w:t xml:space="preserve">, </w:t>
      </w:r>
      <w:r w:rsidR="002243BF">
        <w:rPr>
          <w:rFonts w:cs="Calibri"/>
          <w:bCs w:val="0"/>
          <w:sz w:val="20"/>
          <w:szCs w:val="20"/>
        </w:rPr>
        <w:t>e</w:t>
      </w:r>
      <w:r w:rsidR="002243BF" w:rsidRPr="006B3327">
        <w:rPr>
          <w:rFonts w:cs="Calibri"/>
          <w:bCs w:val="0"/>
          <w:sz w:val="20"/>
          <w:szCs w:val="20"/>
        </w:rPr>
        <w:t>n sa qualité d'</w:t>
      </w:r>
      <w:r w:rsidR="002243BF">
        <w:rPr>
          <w:rFonts w:cs="Calibri"/>
          <w:bCs w:val="0"/>
          <w:sz w:val="20"/>
          <w:szCs w:val="20"/>
        </w:rPr>
        <w:t>A</w:t>
      </w:r>
      <w:r w:rsidR="002243BF" w:rsidRPr="006B3327">
        <w:rPr>
          <w:rFonts w:cs="Calibri"/>
          <w:bCs w:val="0"/>
          <w:sz w:val="20"/>
          <w:szCs w:val="20"/>
        </w:rPr>
        <w:t>utorité de gestion</w:t>
      </w:r>
      <w:r w:rsidR="002243BF">
        <w:rPr>
          <w:rFonts w:cs="Calibri"/>
          <w:bCs w:val="0"/>
          <w:sz w:val="20"/>
          <w:szCs w:val="20"/>
        </w:rPr>
        <w:t>,</w:t>
      </w:r>
      <w:r w:rsidR="002243BF" w:rsidRPr="006B3327">
        <w:rPr>
          <w:rFonts w:cs="Calibri"/>
          <w:bCs w:val="0"/>
          <w:sz w:val="20"/>
          <w:szCs w:val="20"/>
        </w:rPr>
        <w:t xml:space="preserve"> la Région Occitanie a choisi d</w:t>
      </w:r>
      <w:r w:rsidR="002243BF">
        <w:rPr>
          <w:rFonts w:cs="Calibri"/>
          <w:bCs w:val="0"/>
          <w:sz w:val="20"/>
          <w:szCs w:val="20"/>
        </w:rPr>
        <w:t>’</w:t>
      </w:r>
      <w:r w:rsidRPr="006B3327">
        <w:rPr>
          <w:bCs w:val="0"/>
          <w:sz w:val="20"/>
          <w:szCs w:val="20"/>
        </w:rPr>
        <w:t>autoris</w:t>
      </w:r>
      <w:r w:rsidR="002243BF">
        <w:rPr>
          <w:bCs w:val="0"/>
          <w:sz w:val="20"/>
          <w:szCs w:val="20"/>
        </w:rPr>
        <w:t>er</w:t>
      </w:r>
      <w:r w:rsidRPr="006B3327">
        <w:rPr>
          <w:bCs w:val="0"/>
          <w:sz w:val="20"/>
          <w:szCs w:val="20"/>
        </w:rPr>
        <w:t xml:space="preserve"> à un partenariat de présenter une demande d'aide européenne unique, par le biais d'un bénéficiaire désigné comme chef de file.</w:t>
      </w:r>
    </w:p>
    <w:p w14:paraId="72BE4FDF" w14:textId="4CE2968F" w:rsidR="00BC257F" w:rsidRPr="006B3327" w:rsidRDefault="00161422">
      <w:pPr>
        <w:pStyle w:val="StandardSaisie"/>
        <w:rPr>
          <w:bCs w:val="0"/>
          <w:sz w:val="20"/>
          <w:szCs w:val="20"/>
        </w:rPr>
      </w:pPr>
      <w:r>
        <w:rPr>
          <w:bCs w:val="0"/>
          <w:sz w:val="20"/>
          <w:szCs w:val="20"/>
        </w:rPr>
        <w:t>La présente convention encadre les relations entre les partenaires du projet</w:t>
      </w:r>
      <w:r w:rsidR="00210697">
        <w:rPr>
          <w:bCs w:val="0"/>
          <w:sz w:val="20"/>
          <w:szCs w:val="20"/>
        </w:rPr>
        <w:t>.</w:t>
      </w:r>
      <w:r>
        <w:rPr>
          <w:bCs w:val="0"/>
          <w:sz w:val="20"/>
          <w:szCs w:val="20"/>
        </w:rPr>
        <w:t xml:space="preserve"> </w:t>
      </w:r>
      <w:r w:rsidR="00210697">
        <w:rPr>
          <w:bCs w:val="0"/>
          <w:sz w:val="20"/>
          <w:szCs w:val="20"/>
        </w:rPr>
        <w:t>L</w:t>
      </w:r>
      <w:r>
        <w:rPr>
          <w:bCs w:val="0"/>
          <w:sz w:val="20"/>
          <w:szCs w:val="20"/>
        </w:rPr>
        <w:t>’Autorité de Gestion</w:t>
      </w:r>
      <w:r w:rsidR="00210697">
        <w:rPr>
          <w:bCs w:val="0"/>
          <w:sz w:val="20"/>
          <w:szCs w:val="20"/>
        </w:rPr>
        <w:t xml:space="preserve"> n’a pas vocation à intervenir dans ces relations partenariales contractuelles.</w:t>
      </w:r>
    </w:p>
    <w:p w14:paraId="21AC7983" w14:textId="70462E70" w:rsidR="00F8154D" w:rsidRPr="006B3327" w:rsidRDefault="00F8154D">
      <w:pPr>
        <w:jc w:val="both"/>
        <w:rPr>
          <w:rFonts w:cs="Calibri"/>
          <w:color w:val="000000"/>
          <w:sz w:val="20"/>
          <w:szCs w:val="20"/>
        </w:rPr>
      </w:pPr>
      <w:r w:rsidRPr="006B3327">
        <w:rPr>
          <w:rFonts w:cs="Calibri"/>
          <w:color w:val="000000"/>
          <w:sz w:val="20"/>
          <w:szCs w:val="20"/>
        </w:rPr>
        <w:t xml:space="preserve">Les Partenaires </w:t>
      </w:r>
      <w:r w:rsidR="00C51C66">
        <w:rPr>
          <w:rFonts w:cs="Calibri"/>
          <w:color w:val="000000"/>
          <w:sz w:val="20"/>
          <w:szCs w:val="20"/>
        </w:rPr>
        <w:t xml:space="preserve">déposeront ou </w:t>
      </w:r>
      <w:r w:rsidRPr="006B3327">
        <w:rPr>
          <w:rFonts w:cs="Calibri"/>
          <w:color w:val="000000"/>
          <w:sz w:val="20"/>
          <w:szCs w:val="20"/>
        </w:rPr>
        <w:t xml:space="preserve">ont déposé auprès de la Région Occitanie </w:t>
      </w:r>
      <w:r w:rsidR="00C51C66">
        <w:rPr>
          <w:rFonts w:cs="Calibri"/>
          <w:color w:val="000000"/>
          <w:sz w:val="20"/>
          <w:szCs w:val="20"/>
        </w:rPr>
        <w:t>une demande d’aide pour l</w:t>
      </w:r>
      <w:r w:rsidRPr="006B3327">
        <w:rPr>
          <w:rFonts w:cs="Calibri"/>
          <w:color w:val="000000"/>
          <w:sz w:val="20"/>
          <w:szCs w:val="20"/>
        </w:rPr>
        <w:t xml:space="preserve">e projet </w:t>
      </w:r>
      <w:r w:rsidR="00667FFC" w:rsidRPr="00564BCE">
        <w:rPr>
          <w:rFonts w:cs="Calibri"/>
          <w:color w:val="000000"/>
          <w:sz w:val="20"/>
          <w:szCs w:val="20"/>
          <w:highlight w:val="yellow"/>
        </w:rPr>
        <w:t xml:space="preserve">&lt; </w:t>
      </w:r>
      <w:r w:rsidR="00564BCE">
        <w:rPr>
          <w:rFonts w:cs="Calibri"/>
          <w:i/>
          <w:color w:val="000000"/>
          <w:sz w:val="20"/>
          <w:szCs w:val="20"/>
          <w:highlight w:val="yellow"/>
        </w:rPr>
        <w:t>i</w:t>
      </w:r>
      <w:r w:rsidR="00667FFC" w:rsidRPr="00564BCE">
        <w:rPr>
          <w:rFonts w:cs="Calibri"/>
          <w:i/>
          <w:color w:val="000000"/>
          <w:sz w:val="20"/>
          <w:szCs w:val="20"/>
          <w:highlight w:val="yellow"/>
        </w:rPr>
        <w:t>ntitulé du projet</w:t>
      </w:r>
      <w:r w:rsidR="00667FFC" w:rsidRPr="00564BCE">
        <w:rPr>
          <w:rFonts w:cs="Calibri"/>
          <w:color w:val="000000"/>
          <w:sz w:val="20"/>
          <w:szCs w:val="20"/>
          <w:highlight w:val="yellow"/>
        </w:rPr>
        <w:t xml:space="preserve"> &gt;</w:t>
      </w:r>
      <w:r w:rsidR="00667FFC" w:rsidRPr="006B3327">
        <w:rPr>
          <w:rFonts w:cs="Calibri"/>
          <w:color w:val="000000"/>
          <w:sz w:val="20"/>
          <w:szCs w:val="20"/>
        </w:rPr>
        <w:t xml:space="preserve">, </w:t>
      </w:r>
      <w:r w:rsidRPr="006B3327">
        <w:rPr>
          <w:rFonts w:cs="Calibri"/>
          <w:color w:val="000000"/>
          <w:sz w:val="20"/>
          <w:szCs w:val="20"/>
        </w:rPr>
        <w:t xml:space="preserve">ci-après </w:t>
      </w:r>
      <w:r w:rsidR="003505E6" w:rsidRPr="00564BCE">
        <w:rPr>
          <w:rFonts w:cs="Calibri"/>
          <w:color w:val="000000"/>
          <w:sz w:val="20"/>
          <w:szCs w:val="20"/>
        </w:rPr>
        <w:t>désigné</w:t>
      </w:r>
      <w:r w:rsidR="00042EBA" w:rsidRPr="006B3327">
        <w:rPr>
          <w:rFonts w:cs="Calibri"/>
          <w:color w:val="000000"/>
          <w:sz w:val="20"/>
          <w:szCs w:val="20"/>
        </w:rPr>
        <w:t xml:space="preserve"> </w:t>
      </w:r>
      <w:r w:rsidRPr="006B3327">
        <w:rPr>
          <w:rFonts w:cs="Calibri"/>
          <w:color w:val="000000"/>
          <w:sz w:val="20"/>
          <w:szCs w:val="20"/>
        </w:rPr>
        <w:t>le « Projet ».</w:t>
      </w:r>
    </w:p>
    <w:p w14:paraId="70BE4EB5" w14:textId="7C27D1D9" w:rsidR="00BC257F" w:rsidRPr="006B3327" w:rsidRDefault="00BC257F">
      <w:pPr>
        <w:jc w:val="both"/>
        <w:rPr>
          <w:rFonts w:cs="Calibri"/>
          <w:b/>
          <w:color w:val="000000"/>
          <w:sz w:val="20"/>
          <w:szCs w:val="20"/>
        </w:rPr>
      </w:pPr>
    </w:p>
    <w:p w14:paraId="4FDE77D4" w14:textId="77777777" w:rsidR="00042EBA" w:rsidRDefault="00042EBA">
      <w:pPr>
        <w:jc w:val="both"/>
        <w:rPr>
          <w:rFonts w:cs="Calibri"/>
          <w:b/>
          <w:color w:val="000000"/>
          <w:sz w:val="20"/>
          <w:szCs w:val="20"/>
        </w:rPr>
      </w:pPr>
    </w:p>
    <w:p w14:paraId="58406281" w14:textId="77777777" w:rsidR="00BC257F" w:rsidRPr="006B3327" w:rsidRDefault="00BC257F">
      <w:pPr>
        <w:jc w:val="both"/>
        <w:rPr>
          <w:sz w:val="20"/>
          <w:szCs w:val="20"/>
        </w:rPr>
      </w:pPr>
      <w:r w:rsidRPr="006B3327">
        <w:rPr>
          <w:b/>
          <w:sz w:val="20"/>
          <w:szCs w:val="20"/>
          <w:u w:val="single"/>
        </w:rPr>
        <w:t xml:space="preserve">Article 1 </w:t>
      </w:r>
      <w:r w:rsidRPr="006B3327">
        <w:rPr>
          <w:b/>
          <w:sz w:val="20"/>
          <w:szCs w:val="20"/>
        </w:rPr>
        <w:t>: Objet de la présente convention</w:t>
      </w:r>
    </w:p>
    <w:p w14:paraId="390FC675" w14:textId="77777777" w:rsidR="00042EBA" w:rsidRPr="006B3327" w:rsidRDefault="00042EBA">
      <w:pPr>
        <w:jc w:val="both"/>
        <w:rPr>
          <w:sz w:val="20"/>
          <w:szCs w:val="20"/>
        </w:rPr>
      </w:pPr>
    </w:p>
    <w:p w14:paraId="2D3D36F2" w14:textId="066F5A14" w:rsidR="00BC257F" w:rsidRPr="006B3327" w:rsidRDefault="00BC257F">
      <w:pPr>
        <w:pStyle w:val="StandardSaisie"/>
        <w:rPr>
          <w:bCs w:val="0"/>
          <w:sz w:val="20"/>
          <w:szCs w:val="20"/>
        </w:rPr>
      </w:pPr>
      <w:r w:rsidRPr="006B3327">
        <w:rPr>
          <w:bCs w:val="0"/>
          <w:sz w:val="20"/>
          <w:szCs w:val="20"/>
        </w:rPr>
        <w:t xml:space="preserve">La présente convention vise à définir les modalités de mise en œuvre </w:t>
      </w:r>
      <w:r w:rsidR="00F8154D" w:rsidRPr="006B3327">
        <w:rPr>
          <w:bCs w:val="0"/>
          <w:sz w:val="20"/>
          <w:szCs w:val="20"/>
        </w:rPr>
        <w:t>de l’</w:t>
      </w:r>
      <w:r w:rsidRPr="006B3327">
        <w:rPr>
          <w:bCs w:val="0"/>
          <w:sz w:val="20"/>
          <w:szCs w:val="20"/>
        </w:rPr>
        <w:t xml:space="preserve">opération </w:t>
      </w:r>
      <w:r w:rsidR="00B21473" w:rsidRPr="006B3327">
        <w:rPr>
          <w:bCs w:val="0"/>
          <w:sz w:val="20"/>
          <w:szCs w:val="20"/>
        </w:rPr>
        <w:t xml:space="preserve">collaborative </w:t>
      </w:r>
      <w:r w:rsidR="00564BCE" w:rsidRPr="00564BCE">
        <w:rPr>
          <w:rFonts w:cs="Calibri"/>
          <w:sz w:val="20"/>
          <w:szCs w:val="20"/>
          <w:highlight w:val="yellow"/>
        </w:rPr>
        <w:t xml:space="preserve">&lt; </w:t>
      </w:r>
      <w:r w:rsidR="00564BCE" w:rsidRPr="00564BCE">
        <w:rPr>
          <w:rFonts w:cs="Calibri"/>
          <w:i/>
          <w:sz w:val="20"/>
          <w:szCs w:val="20"/>
          <w:highlight w:val="yellow"/>
        </w:rPr>
        <w:t>intitulé du projet</w:t>
      </w:r>
      <w:r w:rsidR="00564BCE" w:rsidRPr="00564BCE">
        <w:rPr>
          <w:rFonts w:cs="Calibri"/>
          <w:sz w:val="20"/>
          <w:szCs w:val="20"/>
          <w:highlight w:val="yellow"/>
        </w:rPr>
        <w:t xml:space="preserve"> &gt;</w:t>
      </w:r>
      <w:r w:rsidR="00564BCE" w:rsidRPr="006B3327">
        <w:rPr>
          <w:rFonts w:cs="Calibri"/>
          <w:sz w:val="20"/>
          <w:szCs w:val="20"/>
        </w:rPr>
        <w:t xml:space="preserve">, </w:t>
      </w:r>
      <w:r w:rsidRPr="006B3327">
        <w:rPr>
          <w:bCs w:val="0"/>
          <w:sz w:val="20"/>
          <w:szCs w:val="20"/>
        </w:rPr>
        <w:t xml:space="preserve">menée par différents partenaires sous la responsabilité d'un chef de file. </w:t>
      </w:r>
      <w:r w:rsidRPr="006B3327">
        <w:rPr>
          <w:bCs w:val="0"/>
          <w:sz w:val="20"/>
          <w:szCs w:val="20"/>
        </w:rPr>
        <w:lastRenderedPageBreak/>
        <w:t>Ce chef de file est considéré comme le bénéficiaire de l'aide européenne, au titre de l'opération présentée.</w:t>
      </w:r>
    </w:p>
    <w:p w14:paraId="20719D7C" w14:textId="77777777" w:rsidR="00BC257F" w:rsidRPr="006B3327" w:rsidRDefault="00BC257F">
      <w:pPr>
        <w:pStyle w:val="StandardSaisie"/>
        <w:rPr>
          <w:bCs w:val="0"/>
          <w:sz w:val="20"/>
          <w:szCs w:val="20"/>
        </w:rPr>
      </w:pPr>
    </w:p>
    <w:p w14:paraId="41B36108" w14:textId="77777777" w:rsidR="00BC257F" w:rsidRPr="006B3327" w:rsidRDefault="00BC257F">
      <w:pPr>
        <w:jc w:val="both"/>
        <w:rPr>
          <w:i/>
          <w:sz w:val="20"/>
          <w:szCs w:val="20"/>
        </w:rPr>
      </w:pPr>
      <w:r w:rsidRPr="006B3327">
        <w:rPr>
          <w:sz w:val="20"/>
          <w:szCs w:val="20"/>
        </w:rPr>
        <w:t>La présente convention fixe les droits, responsabilités et obligations des partenaires et du chef de file dans le cadre de l'opération menée. Elle permet également de définir les modalités de gestion et suivi du projet et de l'aide européenne sollicitée.</w:t>
      </w:r>
    </w:p>
    <w:p w14:paraId="199E5895" w14:textId="77777777" w:rsidR="00BC257F" w:rsidRPr="006B3327" w:rsidRDefault="00BC257F">
      <w:pPr>
        <w:jc w:val="both"/>
        <w:rPr>
          <w:sz w:val="20"/>
          <w:szCs w:val="20"/>
        </w:rPr>
      </w:pPr>
    </w:p>
    <w:p w14:paraId="6AB91C73" w14:textId="77777777" w:rsidR="00BC257F" w:rsidRPr="006B3327" w:rsidRDefault="00BC257F">
      <w:pPr>
        <w:jc w:val="both"/>
        <w:rPr>
          <w:sz w:val="20"/>
          <w:szCs w:val="20"/>
        </w:rPr>
      </w:pPr>
      <w:r w:rsidRPr="006B3327">
        <w:rPr>
          <w:b/>
          <w:sz w:val="20"/>
          <w:szCs w:val="20"/>
          <w:u w:val="single"/>
        </w:rPr>
        <w:t>Article 2 :</w:t>
      </w:r>
      <w:r w:rsidRPr="006B3327">
        <w:rPr>
          <w:b/>
          <w:sz w:val="20"/>
          <w:szCs w:val="20"/>
        </w:rPr>
        <w:t xml:space="preserve"> Durée de la convention</w:t>
      </w:r>
    </w:p>
    <w:p w14:paraId="5A855D30" w14:textId="77777777" w:rsidR="00042EBA" w:rsidRPr="006B3327" w:rsidRDefault="00042EBA">
      <w:pPr>
        <w:jc w:val="both"/>
        <w:rPr>
          <w:sz w:val="20"/>
          <w:szCs w:val="20"/>
        </w:rPr>
      </w:pPr>
    </w:p>
    <w:p w14:paraId="4954EC7A" w14:textId="4ACC09C6" w:rsidR="00F8154D" w:rsidRPr="006B3327" w:rsidRDefault="00F8154D" w:rsidP="00F8154D">
      <w:pPr>
        <w:jc w:val="both"/>
        <w:rPr>
          <w:sz w:val="20"/>
          <w:szCs w:val="20"/>
        </w:rPr>
      </w:pPr>
      <w:r w:rsidRPr="006B3327">
        <w:rPr>
          <w:sz w:val="20"/>
          <w:szCs w:val="20"/>
        </w:rPr>
        <w:t xml:space="preserve">La présente convention entre en vigueur à compter de sa signature et expire lorsque le bénéficiaire chef de file </w:t>
      </w:r>
      <w:r w:rsidR="00DE5A15" w:rsidRPr="006B3327">
        <w:rPr>
          <w:sz w:val="20"/>
          <w:szCs w:val="20"/>
        </w:rPr>
        <w:t xml:space="preserve">et les partenaires </w:t>
      </w:r>
      <w:r w:rsidRPr="006B3327">
        <w:rPr>
          <w:sz w:val="20"/>
          <w:szCs w:val="20"/>
        </w:rPr>
        <w:t>s</w:t>
      </w:r>
      <w:r w:rsidR="00DE5A15" w:rsidRPr="006B3327">
        <w:rPr>
          <w:sz w:val="20"/>
          <w:szCs w:val="20"/>
        </w:rPr>
        <w:t xml:space="preserve">e sont </w:t>
      </w:r>
      <w:r w:rsidRPr="006B3327">
        <w:rPr>
          <w:sz w:val="20"/>
          <w:szCs w:val="20"/>
        </w:rPr>
        <w:t>pleinement acquitté</w:t>
      </w:r>
      <w:r w:rsidR="00DE5A15" w:rsidRPr="006B3327">
        <w:rPr>
          <w:sz w:val="20"/>
          <w:szCs w:val="20"/>
        </w:rPr>
        <w:t>s</w:t>
      </w:r>
      <w:r w:rsidRPr="006B3327">
        <w:rPr>
          <w:sz w:val="20"/>
          <w:szCs w:val="20"/>
        </w:rPr>
        <w:t xml:space="preserve"> de </w:t>
      </w:r>
      <w:r w:rsidR="00DE5A15" w:rsidRPr="006B3327">
        <w:rPr>
          <w:sz w:val="20"/>
          <w:szCs w:val="20"/>
        </w:rPr>
        <w:t>leurs</w:t>
      </w:r>
      <w:r w:rsidRPr="006B3327">
        <w:rPr>
          <w:sz w:val="20"/>
          <w:szCs w:val="20"/>
        </w:rPr>
        <w:t xml:space="preserve"> obligations contractuelles, telles que fixées dans la </w:t>
      </w:r>
      <w:r w:rsidR="00CB5109">
        <w:rPr>
          <w:sz w:val="20"/>
          <w:szCs w:val="20"/>
        </w:rPr>
        <w:t>décis</w:t>
      </w:r>
      <w:r w:rsidRPr="006B3327">
        <w:rPr>
          <w:sz w:val="20"/>
          <w:szCs w:val="20"/>
        </w:rPr>
        <w:t>i</w:t>
      </w:r>
      <w:r w:rsidR="0017575C">
        <w:rPr>
          <w:sz w:val="20"/>
          <w:szCs w:val="20"/>
        </w:rPr>
        <w:t>on</w:t>
      </w:r>
      <w:r w:rsidRPr="006B3327">
        <w:rPr>
          <w:sz w:val="20"/>
          <w:szCs w:val="20"/>
        </w:rPr>
        <w:t xml:space="preserve"> attributive de l’aide européenne. </w:t>
      </w:r>
    </w:p>
    <w:p w14:paraId="5A00EFB1" w14:textId="77777777" w:rsidR="00F8154D" w:rsidRPr="006B3327" w:rsidRDefault="00F8154D" w:rsidP="00F8154D">
      <w:pPr>
        <w:jc w:val="both"/>
        <w:rPr>
          <w:sz w:val="20"/>
          <w:szCs w:val="20"/>
        </w:rPr>
      </w:pPr>
    </w:p>
    <w:p w14:paraId="70F83E4D" w14:textId="410E5B66" w:rsidR="00F8154D" w:rsidRPr="006B3327" w:rsidRDefault="00F8154D" w:rsidP="00F8154D">
      <w:pPr>
        <w:jc w:val="both"/>
        <w:rPr>
          <w:sz w:val="20"/>
          <w:szCs w:val="20"/>
        </w:rPr>
      </w:pPr>
      <w:r w:rsidRPr="006B3327">
        <w:rPr>
          <w:sz w:val="20"/>
          <w:szCs w:val="20"/>
        </w:rPr>
        <w:t>Toute modification de la durée de la convention attributive d’aide conclue entre l’</w:t>
      </w:r>
      <w:r w:rsidR="009345B7">
        <w:rPr>
          <w:sz w:val="20"/>
          <w:szCs w:val="20"/>
        </w:rPr>
        <w:t>A</w:t>
      </w:r>
      <w:r w:rsidRPr="006B3327">
        <w:rPr>
          <w:sz w:val="20"/>
          <w:szCs w:val="20"/>
        </w:rPr>
        <w:t>utorité de gestion et le bénéficiaire chef de file</w:t>
      </w:r>
      <w:r w:rsidR="0017575C">
        <w:rPr>
          <w:sz w:val="20"/>
          <w:szCs w:val="20"/>
        </w:rPr>
        <w:t xml:space="preserve"> (ou de l’arrêté attributif de l’aide) </w:t>
      </w:r>
      <w:r w:rsidRPr="006B3327">
        <w:rPr>
          <w:sz w:val="20"/>
          <w:szCs w:val="20"/>
        </w:rPr>
        <w:t>implique une modification de la présente convention par voie d’avenant, conformément à l’article 1</w:t>
      </w:r>
      <w:r w:rsidR="0049693D" w:rsidRPr="006B3327">
        <w:rPr>
          <w:sz w:val="20"/>
          <w:szCs w:val="20"/>
        </w:rPr>
        <w:t>3</w:t>
      </w:r>
      <w:r w:rsidRPr="006B3327">
        <w:rPr>
          <w:sz w:val="20"/>
          <w:szCs w:val="20"/>
        </w:rPr>
        <w:t xml:space="preserve">. </w:t>
      </w:r>
    </w:p>
    <w:p w14:paraId="7E7B0A7A" w14:textId="77777777" w:rsidR="00BC257F" w:rsidRPr="006B3327" w:rsidRDefault="00BC257F">
      <w:pPr>
        <w:jc w:val="both"/>
        <w:rPr>
          <w:sz w:val="20"/>
          <w:szCs w:val="20"/>
        </w:rPr>
      </w:pPr>
    </w:p>
    <w:p w14:paraId="3513E976" w14:textId="77777777" w:rsidR="00BC257F" w:rsidRPr="006B3327" w:rsidRDefault="00BC257F">
      <w:pPr>
        <w:jc w:val="both"/>
        <w:rPr>
          <w:sz w:val="20"/>
          <w:szCs w:val="20"/>
        </w:rPr>
      </w:pPr>
      <w:r w:rsidRPr="006B3327">
        <w:rPr>
          <w:b/>
          <w:sz w:val="20"/>
          <w:szCs w:val="20"/>
          <w:u w:val="single"/>
        </w:rPr>
        <w:t>Article 3</w:t>
      </w:r>
      <w:r w:rsidRPr="006B3327">
        <w:rPr>
          <w:b/>
          <w:sz w:val="20"/>
          <w:szCs w:val="20"/>
        </w:rPr>
        <w:t xml:space="preserve"> : Présentation de l’opération collaborative/partenariale</w:t>
      </w:r>
    </w:p>
    <w:p w14:paraId="57F02ED4" w14:textId="77777777" w:rsidR="00042EBA" w:rsidRPr="006B3327" w:rsidRDefault="00042EBA">
      <w:pPr>
        <w:jc w:val="both"/>
        <w:rPr>
          <w:sz w:val="20"/>
          <w:szCs w:val="20"/>
        </w:rPr>
      </w:pPr>
    </w:p>
    <w:p w14:paraId="3441687D" w14:textId="77777777" w:rsidR="00BC257F" w:rsidRPr="006B3327" w:rsidRDefault="00BC257F">
      <w:pPr>
        <w:jc w:val="both"/>
        <w:rPr>
          <w:i/>
          <w:iCs/>
          <w:color w:val="666666"/>
          <w:sz w:val="20"/>
          <w:szCs w:val="20"/>
        </w:rPr>
      </w:pPr>
      <w:r w:rsidRPr="006B3327">
        <w:rPr>
          <w:b/>
          <w:i/>
          <w:sz w:val="20"/>
          <w:szCs w:val="20"/>
        </w:rPr>
        <w:tab/>
      </w:r>
      <w:r w:rsidRPr="006B3327">
        <w:rPr>
          <w:b/>
          <w:sz w:val="20"/>
          <w:szCs w:val="20"/>
        </w:rPr>
        <w:t xml:space="preserve">3-1 : Objectifs </w:t>
      </w:r>
      <w:r w:rsidR="0007754B" w:rsidRPr="006B3327">
        <w:rPr>
          <w:b/>
          <w:sz w:val="20"/>
          <w:szCs w:val="20"/>
        </w:rPr>
        <w:t xml:space="preserve">et description générale </w:t>
      </w:r>
      <w:r w:rsidRPr="006B3327">
        <w:rPr>
          <w:b/>
          <w:sz w:val="20"/>
          <w:szCs w:val="20"/>
        </w:rPr>
        <w:t>de l’opération</w:t>
      </w:r>
      <w:r w:rsidRPr="006B3327">
        <w:rPr>
          <w:b/>
          <w:i/>
          <w:sz w:val="20"/>
          <w:szCs w:val="20"/>
        </w:rPr>
        <w:t xml:space="preserve"> </w:t>
      </w:r>
    </w:p>
    <w:p w14:paraId="0509056C" w14:textId="61F60B1D" w:rsidR="00396CF5" w:rsidRPr="00477E30" w:rsidRDefault="00BC257F" w:rsidP="00396CF5">
      <w:pPr>
        <w:jc w:val="both"/>
        <w:rPr>
          <w:i/>
          <w:iCs/>
          <w:sz w:val="20"/>
          <w:szCs w:val="20"/>
        </w:rPr>
      </w:pPr>
      <w:r w:rsidRPr="00477E30">
        <w:rPr>
          <w:i/>
          <w:iCs/>
          <w:sz w:val="20"/>
          <w:szCs w:val="20"/>
          <w:highlight w:val="green"/>
        </w:rPr>
        <w:t>Préciser les objectifs stratégiques et opérationnels du projet et le public cible le cas échéant.</w:t>
      </w:r>
    </w:p>
    <w:p w14:paraId="0B3B3B2E" w14:textId="77777777" w:rsidR="00BC257F" w:rsidRPr="006B3327" w:rsidRDefault="00BC257F">
      <w:pPr>
        <w:jc w:val="both"/>
        <w:rPr>
          <w:sz w:val="20"/>
          <w:szCs w:val="20"/>
        </w:rPr>
      </w:pPr>
    </w:p>
    <w:p w14:paraId="7A5A1100" w14:textId="77777777" w:rsidR="00BC257F" w:rsidRPr="006B3327" w:rsidRDefault="00BC257F">
      <w:pPr>
        <w:jc w:val="both"/>
        <w:rPr>
          <w:i/>
          <w:iCs/>
          <w:color w:val="666666"/>
          <w:sz w:val="20"/>
          <w:szCs w:val="20"/>
        </w:rPr>
      </w:pPr>
      <w:r w:rsidRPr="006B3327">
        <w:rPr>
          <w:b/>
          <w:i/>
          <w:sz w:val="20"/>
          <w:szCs w:val="20"/>
        </w:rPr>
        <w:tab/>
      </w:r>
      <w:r w:rsidRPr="006B3327">
        <w:rPr>
          <w:b/>
          <w:sz w:val="20"/>
          <w:szCs w:val="20"/>
        </w:rPr>
        <w:t>3-2 : Partenaires</w:t>
      </w:r>
      <w:r w:rsidRPr="006B3327">
        <w:rPr>
          <w:b/>
          <w:i/>
          <w:sz w:val="20"/>
          <w:szCs w:val="20"/>
        </w:rPr>
        <w:t xml:space="preserve"> </w:t>
      </w:r>
    </w:p>
    <w:p w14:paraId="6C4B1D2A" w14:textId="77777777" w:rsidR="00BC257F" w:rsidRPr="00477E30" w:rsidRDefault="00BC257F">
      <w:pPr>
        <w:jc w:val="both"/>
        <w:rPr>
          <w:sz w:val="20"/>
          <w:szCs w:val="20"/>
        </w:rPr>
      </w:pPr>
      <w:r w:rsidRPr="00477E30">
        <w:rPr>
          <w:i/>
          <w:iCs/>
          <w:sz w:val="20"/>
          <w:szCs w:val="20"/>
          <w:highlight w:val="green"/>
        </w:rPr>
        <w:t>Préciser le rôle de chacun des partenaires dans l'opération.</w:t>
      </w:r>
      <w:r w:rsidRPr="00477E30">
        <w:rPr>
          <w:i/>
          <w:iCs/>
          <w:sz w:val="20"/>
          <w:szCs w:val="20"/>
        </w:rPr>
        <w:t xml:space="preserve"> </w:t>
      </w:r>
    </w:p>
    <w:p w14:paraId="18AAD151" w14:textId="77777777" w:rsidR="00BC257F" w:rsidRPr="006B3327" w:rsidRDefault="00BC257F">
      <w:pPr>
        <w:jc w:val="both"/>
        <w:rPr>
          <w:color w:val="666666"/>
          <w:sz w:val="20"/>
          <w:szCs w:val="20"/>
        </w:rPr>
      </w:pPr>
    </w:p>
    <w:p w14:paraId="6C2CCA0B" w14:textId="37154023" w:rsidR="00BC257F" w:rsidRPr="006B3327" w:rsidRDefault="00BC257F">
      <w:pPr>
        <w:jc w:val="both"/>
        <w:rPr>
          <w:i/>
          <w:iCs/>
          <w:color w:val="666666"/>
          <w:sz w:val="20"/>
          <w:szCs w:val="20"/>
        </w:rPr>
      </w:pPr>
      <w:r w:rsidRPr="006B3327">
        <w:rPr>
          <w:b/>
          <w:sz w:val="20"/>
          <w:szCs w:val="20"/>
        </w:rPr>
        <w:tab/>
        <w:t xml:space="preserve">3-3 : Descriptif général des actions de l’opération </w:t>
      </w:r>
      <w:r w:rsidRPr="006B3327">
        <w:rPr>
          <w:b/>
          <w:i/>
          <w:sz w:val="20"/>
          <w:szCs w:val="20"/>
        </w:rPr>
        <w:t>(le détail de chaque action est prévu en annexe 1)</w:t>
      </w:r>
    </w:p>
    <w:p w14:paraId="0D4FFBFD" w14:textId="0F0A8888" w:rsidR="00BC257F" w:rsidRPr="00477E30" w:rsidRDefault="00BC257F">
      <w:pPr>
        <w:jc w:val="both"/>
        <w:rPr>
          <w:i/>
          <w:iCs/>
          <w:sz w:val="20"/>
          <w:szCs w:val="20"/>
        </w:rPr>
      </w:pPr>
      <w:r w:rsidRPr="00477E30">
        <w:rPr>
          <w:i/>
          <w:iCs/>
          <w:sz w:val="20"/>
          <w:szCs w:val="20"/>
          <w:highlight w:val="green"/>
        </w:rPr>
        <w:t>Décrire les différentes actions de l'opération.</w:t>
      </w:r>
      <w:r w:rsidRPr="00477E30">
        <w:rPr>
          <w:i/>
          <w:iCs/>
          <w:sz w:val="20"/>
          <w:szCs w:val="20"/>
        </w:rPr>
        <w:t xml:space="preserve"> </w:t>
      </w:r>
    </w:p>
    <w:p w14:paraId="5082D347" w14:textId="77777777" w:rsidR="00BC257F" w:rsidRPr="006B3327" w:rsidRDefault="00BC257F">
      <w:pPr>
        <w:jc w:val="both"/>
        <w:rPr>
          <w:sz w:val="20"/>
          <w:szCs w:val="20"/>
        </w:rPr>
      </w:pPr>
    </w:p>
    <w:p w14:paraId="45F037BD" w14:textId="77777777" w:rsidR="00BC257F" w:rsidRPr="006B3327" w:rsidRDefault="00BC257F">
      <w:pPr>
        <w:jc w:val="both"/>
        <w:rPr>
          <w:rFonts w:cs="Calibri"/>
          <w:color w:val="000000"/>
          <w:sz w:val="20"/>
          <w:szCs w:val="20"/>
        </w:rPr>
      </w:pPr>
      <w:r w:rsidRPr="006B3327">
        <w:rPr>
          <w:b/>
          <w:i/>
          <w:sz w:val="20"/>
          <w:szCs w:val="20"/>
        </w:rPr>
        <w:tab/>
      </w:r>
      <w:r w:rsidRPr="006B3327">
        <w:rPr>
          <w:b/>
          <w:sz w:val="20"/>
          <w:szCs w:val="20"/>
        </w:rPr>
        <w:t>3-4 : Calendrier général de réalisation</w:t>
      </w:r>
      <w:r w:rsidRPr="006B3327">
        <w:rPr>
          <w:b/>
          <w:i/>
          <w:sz w:val="20"/>
          <w:szCs w:val="20"/>
        </w:rPr>
        <w:t xml:space="preserve"> (un calendrier détaillé par actions et par partenaires est prévu en annexe 1)</w:t>
      </w:r>
    </w:p>
    <w:p w14:paraId="2B972B8C" w14:textId="77777777" w:rsidR="00BC257F" w:rsidRPr="006B3327" w:rsidRDefault="00BC257F" w:rsidP="00477E30">
      <w:pPr>
        <w:spacing w:before="120"/>
        <w:jc w:val="both"/>
        <w:rPr>
          <w:rFonts w:cs="Calibri"/>
          <w:color w:val="000000"/>
          <w:sz w:val="20"/>
          <w:szCs w:val="20"/>
        </w:rPr>
      </w:pPr>
      <w:r w:rsidRPr="006B3327">
        <w:rPr>
          <w:rFonts w:cs="Calibri"/>
          <w:color w:val="000000"/>
          <w:sz w:val="20"/>
          <w:szCs w:val="20"/>
        </w:rPr>
        <w:t xml:space="preserve">La réalisation de l’opération doit s’inscrire dans la période du </w:t>
      </w:r>
      <w:r w:rsidRPr="006B3327">
        <w:rPr>
          <w:rFonts w:cs="Calibri"/>
          <w:i/>
          <w:iCs/>
          <w:color w:val="000000"/>
          <w:sz w:val="20"/>
          <w:szCs w:val="20"/>
          <w:highlight w:val="yellow"/>
        </w:rPr>
        <w:t xml:space="preserve">&lt; </w:t>
      </w:r>
      <w:r w:rsidR="00564BCE">
        <w:rPr>
          <w:rFonts w:cs="Calibri"/>
          <w:i/>
          <w:iCs/>
          <w:color w:val="000000"/>
          <w:sz w:val="20"/>
          <w:szCs w:val="20"/>
          <w:highlight w:val="yellow"/>
        </w:rPr>
        <w:t>d</w:t>
      </w:r>
      <w:r w:rsidRPr="006B3327">
        <w:rPr>
          <w:rFonts w:cs="Calibri"/>
          <w:i/>
          <w:iCs/>
          <w:color w:val="000000"/>
          <w:sz w:val="20"/>
          <w:szCs w:val="20"/>
          <w:highlight w:val="yellow"/>
        </w:rPr>
        <w:t>ate de démarrage de l'opération &gt;</w:t>
      </w:r>
      <w:r w:rsidRPr="006B3327">
        <w:rPr>
          <w:rFonts w:cs="Calibri"/>
          <w:color w:val="000000"/>
          <w:sz w:val="20"/>
          <w:szCs w:val="20"/>
        </w:rPr>
        <w:t xml:space="preserve"> au </w:t>
      </w:r>
      <w:bookmarkStart w:id="1" w:name="Texte40"/>
      <w:r w:rsidRPr="006B3327">
        <w:rPr>
          <w:rFonts w:cs="Calibri"/>
          <w:i/>
          <w:iCs/>
          <w:color w:val="000000"/>
          <w:sz w:val="20"/>
          <w:szCs w:val="20"/>
          <w:highlight w:val="yellow"/>
        </w:rPr>
        <w:t>&lt;</w:t>
      </w:r>
      <w:bookmarkEnd w:id="1"/>
      <w:r w:rsidR="00564BCE">
        <w:rPr>
          <w:rFonts w:cs="Calibri"/>
          <w:i/>
          <w:iCs/>
          <w:color w:val="000000"/>
          <w:sz w:val="20"/>
          <w:szCs w:val="20"/>
          <w:highlight w:val="yellow"/>
        </w:rPr>
        <w:t xml:space="preserve"> d</w:t>
      </w:r>
      <w:r w:rsidRPr="006B3327">
        <w:rPr>
          <w:rFonts w:cs="Calibri"/>
          <w:i/>
          <w:iCs/>
          <w:color w:val="000000"/>
          <w:sz w:val="20"/>
          <w:szCs w:val="20"/>
          <w:highlight w:val="yellow"/>
        </w:rPr>
        <w:t>ate de fin de l'opération &gt;</w:t>
      </w:r>
      <w:r w:rsidRPr="006B3327">
        <w:rPr>
          <w:rFonts w:cs="Calibri"/>
          <w:color w:val="000000"/>
          <w:sz w:val="20"/>
          <w:szCs w:val="20"/>
        </w:rPr>
        <w:t xml:space="preserve">, conformément à l’échéancier de réalisation précisé dans </w:t>
      </w:r>
      <w:r w:rsidR="0007754B" w:rsidRPr="006B3327">
        <w:rPr>
          <w:rFonts w:cs="Calibri"/>
          <w:color w:val="000000"/>
          <w:sz w:val="20"/>
          <w:szCs w:val="20"/>
        </w:rPr>
        <w:t>le dossier de demande</w:t>
      </w:r>
      <w:r w:rsidRPr="006B3327">
        <w:rPr>
          <w:rFonts w:cs="Calibri"/>
          <w:color w:val="000000"/>
          <w:sz w:val="20"/>
          <w:szCs w:val="20"/>
        </w:rPr>
        <w:t xml:space="preserve"> d'aide européenne. </w:t>
      </w:r>
    </w:p>
    <w:p w14:paraId="63066678" w14:textId="77777777" w:rsidR="00BC257F" w:rsidRPr="006B3327" w:rsidRDefault="00BC257F">
      <w:pPr>
        <w:jc w:val="both"/>
        <w:rPr>
          <w:sz w:val="20"/>
          <w:szCs w:val="20"/>
        </w:rPr>
      </w:pPr>
    </w:p>
    <w:p w14:paraId="4F515957" w14:textId="6AF3B21D" w:rsidR="00CB77E3" w:rsidRDefault="00BC257F">
      <w:pPr>
        <w:jc w:val="both"/>
        <w:rPr>
          <w:b/>
          <w:sz w:val="20"/>
          <w:szCs w:val="20"/>
        </w:rPr>
      </w:pPr>
      <w:r w:rsidRPr="006B3327">
        <w:rPr>
          <w:b/>
          <w:i/>
          <w:sz w:val="20"/>
          <w:szCs w:val="20"/>
        </w:rPr>
        <w:tab/>
      </w:r>
      <w:r w:rsidRPr="006B3327">
        <w:rPr>
          <w:b/>
          <w:sz w:val="20"/>
          <w:szCs w:val="20"/>
        </w:rPr>
        <w:t xml:space="preserve">3-5 : Plan de financement </w:t>
      </w:r>
      <w:r w:rsidR="00210697">
        <w:rPr>
          <w:b/>
          <w:sz w:val="20"/>
          <w:szCs w:val="20"/>
        </w:rPr>
        <w:t xml:space="preserve">prévisionnel </w:t>
      </w:r>
      <w:r w:rsidR="00CB77E3">
        <w:rPr>
          <w:b/>
          <w:sz w:val="20"/>
          <w:szCs w:val="20"/>
        </w:rPr>
        <w:t xml:space="preserve">et </w:t>
      </w:r>
      <w:r w:rsidR="00CB77E3">
        <w:rPr>
          <w:b/>
          <w:i/>
          <w:sz w:val="20"/>
          <w:szCs w:val="20"/>
        </w:rPr>
        <w:t>synthèse des dépenses par partenaire</w:t>
      </w:r>
    </w:p>
    <w:p w14:paraId="4DD12CD4" w14:textId="4DDF595F" w:rsidR="00CB77E3" w:rsidRPr="000E227E" w:rsidRDefault="00CB77E3" w:rsidP="00477E30">
      <w:pPr>
        <w:pStyle w:val="NormalWeb"/>
        <w:spacing w:before="120" w:beforeAutospacing="0" w:after="0"/>
        <w:jc w:val="both"/>
        <w:rPr>
          <w:rFonts w:ascii="Verdana" w:eastAsia="SimSun" w:hAnsi="Verdana" w:cs="Calibri"/>
          <w:color w:val="000000"/>
          <w:kern w:val="1"/>
          <w:sz w:val="20"/>
          <w:szCs w:val="20"/>
          <w:lang w:eastAsia="zh-CN" w:bidi="hi-IN"/>
        </w:rPr>
      </w:pPr>
      <w:r w:rsidRPr="000E227E">
        <w:rPr>
          <w:rFonts w:ascii="Verdana" w:eastAsia="SimSun" w:hAnsi="Verdana" w:cs="Calibri"/>
          <w:color w:val="000000"/>
          <w:kern w:val="1"/>
          <w:sz w:val="20"/>
          <w:szCs w:val="20"/>
          <w:lang w:eastAsia="zh-CN" w:bidi="hi-IN"/>
        </w:rPr>
        <w:t xml:space="preserve">L’opération partenariale repose sur un plan de financement prévisionnel ventilé entre partenaire </w:t>
      </w:r>
      <w:r w:rsidR="000E227E">
        <w:rPr>
          <w:rFonts w:ascii="Verdana" w:eastAsia="SimSun" w:hAnsi="Verdana" w:cs="Calibri"/>
          <w:color w:val="000000"/>
          <w:kern w:val="1"/>
          <w:sz w:val="20"/>
          <w:szCs w:val="20"/>
          <w:lang w:eastAsia="zh-CN" w:bidi="hi-IN"/>
        </w:rPr>
        <w:t>(</w:t>
      </w:r>
      <w:r w:rsidRPr="000E227E">
        <w:rPr>
          <w:rFonts w:ascii="Verdana" w:eastAsia="SimSun" w:hAnsi="Verdana" w:cs="Calibri"/>
          <w:color w:val="000000"/>
          <w:kern w:val="1"/>
          <w:sz w:val="20"/>
          <w:szCs w:val="20"/>
          <w:lang w:eastAsia="zh-CN" w:bidi="hi-IN"/>
        </w:rPr>
        <w:t>en annexe 2</w:t>
      </w:r>
      <w:r w:rsidR="000E227E">
        <w:rPr>
          <w:rFonts w:ascii="Verdana" w:eastAsia="SimSun" w:hAnsi="Verdana" w:cs="Calibri"/>
          <w:color w:val="000000"/>
          <w:kern w:val="1"/>
          <w:sz w:val="20"/>
          <w:szCs w:val="20"/>
          <w:lang w:eastAsia="zh-CN" w:bidi="hi-IN"/>
        </w:rPr>
        <w:t>)</w:t>
      </w:r>
      <w:r w:rsidRPr="000E227E">
        <w:rPr>
          <w:rFonts w:ascii="Verdana" w:eastAsia="SimSun" w:hAnsi="Verdana" w:cs="Calibri"/>
          <w:color w:val="000000"/>
          <w:kern w:val="1"/>
          <w:sz w:val="20"/>
          <w:szCs w:val="20"/>
          <w:lang w:eastAsia="zh-CN" w:bidi="hi-IN"/>
        </w:rPr>
        <w:t>. Cette annexe vise notamment à préciser les cofinanceurs sollicités dans le cadre de l’opération partenariale, et l’autofinancement que chacun des partenaires s’engage à mobiliser. Ce plan de financement prévisionnel pourra être ajusté en cours de réalisation, avec l’accord des signataires de la présente convention dans le respect du plan de financement consigné dans la décision attributive de l’aide e</w:t>
      </w:r>
      <w:r w:rsidR="00D028A6">
        <w:rPr>
          <w:rFonts w:ascii="Verdana" w:eastAsia="SimSun" w:hAnsi="Verdana" w:cs="Calibri"/>
          <w:color w:val="000000"/>
          <w:kern w:val="1"/>
          <w:sz w:val="20"/>
          <w:szCs w:val="20"/>
          <w:lang w:eastAsia="zh-CN" w:bidi="hi-IN"/>
        </w:rPr>
        <w:t>t</w:t>
      </w:r>
      <w:r w:rsidRPr="000E227E">
        <w:rPr>
          <w:rFonts w:ascii="Verdana" w:eastAsia="SimSun" w:hAnsi="Verdana" w:cs="Calibri"/>
          <w:color w:val="000000"/>
          <w:kern w:val="1"/>
          <w:sz w:val="20"/>
          <w:szCs w:val="20"/>
          <w:lang w:eastAsia="zh-CN" w:bidi="hi-IN"/>
        </w:rPr>
        <w:t xml:space="preserve"> ses éventuels avenants.</w:t>
      </w:r>
      <w:r w:rsidR="000E227E">
        <w:rPr>
          <w:rFonts w:ascii="Verdana" w:eastAsia="SimSun" w:hAnsi="Verdana" w:cs="Calibri"/>
          <w:color w:val="000000"/>
          <w:kern w:val="1"/>
          <w:sz w:val="20"/>
          <w:szCs w:val="20"/>
          <w:lang w:eastAsia="zh-CN" w:bidi="hi-IN"/>
        </w:rPr>
        <w:t xml:space="preserve"> </w:t>
      </w:r>
      <w:r w:rsidRPr="000E227E">
        <w:rPr>
          <w:rFonts w:ascii="Verdana" w:eastAsia="SimSun" w:hAnsi="Verdana" w:cs="Calibri"/>
          <w:color w:val="000000"/>
          <w:kern w:val="1"/>
          <w:sz w:val="20"/>
          <w:szCs w:val="20"/>
          <w:lang w:eastAsia="zh-CN" w:bidi="hi-IN"/>
        </w:rPr>
        <w:t xml:space="preserve">Dans le cas où le plan de financement de la décision attributive de l’aide fait l’objet d’un avenant, l’annexe </w:t>
      </w:r>
      <w:r w:rsidR="00D028A6">
        <w:rPr>
          <w:rFonts w:ascii="Verdana" w:eastAsia="SimSun" w:hAnsi="Verdana" w:cs="Calibri"/>
          <w:color w:val="000000"/>
          <w:kern w:val="1"/>
          <w:sz w:val="20"/>
          <w:szCs w:val="20"/>
          <w:lang w:eastAsia="zh-CN" w:bidi="hi-IN"/>
        </w:rPr>
        <w:t>2</w:t>
      </w:r>
      <w:r w:rsidRPr="000E227E">
        <w:rPr>
          <w:rFonts w:ascii="Verdana" w:eastAsia="SimSun" w:hAnsi="Verdana" w:cs="Calibri"/>
          <w:color w:val="000000"/>
          <w:kern w:val="1"/>
          <w:sz w:val="20"/>
          <w:szCs w:val="20"/>
          <w:lang w:eastAsia="zh-CN" w:bidi="hi-IN"/>
        </w:rPr>
        <w:t xml:space="preserve"> </w:t>
      </w:r>
      <w:r w:rsidR="00D028A6">
        <w:rPr>
          <w:rFonts w:ascii="Verdana" w:eastAsia="SimSun" w:hAnsi="Verdana" w:cs="Calibri"/>
          <w:color w:val="000000"/>
          <w:kern w:val="1"/>
          <w:sz w:val="20"/>
          <w:szCs w:val="20"/>
          <w:lang w:eastAsia="zh-CN" w:bidi="hi-IN"/>
        </w:rPr>
        <w:t>est</w:t>
      </w:r>
      <w:r w:rsidRPr="000E227E">
        <w:rPr>
          <w:rFonts w:ascii="Verdana" w:eastAsia="SimSun" w:hAnsi="Verdana" w:cs="Calibri"/>
          <w:color w:val="000000"/>
          <w:kern w:val="1"/>
          <w:sz w:val="20"/>
          <w:szCs w:val="20"/>
          <w:lang w:eastAsia="zh-CN" w:bidi="hi-IN"/>
        </w:rPr>
        <w:t xml:space="preserve"> modifiée par avenant.</w:t>
      </w:r>
    </w:p>
    <w:p w14:paraId="6329B3BF" w14:textId="6CB1A92A" w:rsidR="00CB77E3" w:rsidRDefault="00CB77E3">
      <w:pPr>
        <w:jc w:val="both"/>
        <w:rPr>
          <w:b/>
          <w:i/>
          <w:sz w:val="20"/>
          <w:szCs w:val="20"/>
        </w:rPr>
      </w:pPr>
    </w:p>
    <w:p w14:paraId="5312578A" w14:textId="2211A3EA" w:rsidR="0070021A" w:rsidRPr="000E227E" w:rsidRDefault="00FD2D18" w:rsidP="0070021A">
      <w:pPr>
        <w:jc w:val="both"/>
        <w:rPr>
          <w:rFonts w:cs="Calibri"/>
          <w:color w:val="000000"/>
          <w:sz w:val="20"/>
          <w:szCs w:val="20"/>
        </w:rPr>
      </w:pPr>
      <w:r>
        <w:rPr>
          <w:rFonts w:cs="Calibri"/>
          <w:color w:val="000000"/>
          <w:sz w:val="20"/>
          <w:szCs w:val="20"/>
        </w:rPr>
        <w:t>L</w:t>
      </w:r>
      <w:r w:rsidR="00BC257F" w:rsidRPr="006B3327">
        <w:rPr>
          <w:rFonts w:cs="Calibri"/>
          <w:color w:val="000000"/>
          <w:sz w:val="20"/>
          <w:szCs w:val="20"/>
        </w:rPr>
        <w:t xml:space="preserve">e </w:t>
      </w:r>
      <w:r w:rsidR="00210697">
        <w:rPr>
          <w:rFonts w:cs="Calibri"/>
          <w:color w:val="000000"/>
          <w:sz w:val="20"/>
          <w:szCs w:val="20"/>
        </w:rPr>
        <w:t>montant</w:t>
      </w:r>
      <w:r w:rsidR="00BC257F" w:rsidRPr="006B3327">
        <w:rPr>
          <w:rFonts w:cs="Calibri"/>
          <w:color w:val="000000"/>
          <w:sz w:val="20"/>
          <w:szCs w:val="20"/>
        </w:rPr>
        <w:t xml:space="preserve"> total </w:t>
      </w:r>
      <w:r w:rsidR="00210697">
        <w:rPr>
          <w:rFonts w:cs="Calibri"/>
          <w:color w:val="000000"/>
          <w:sz w:val="20"/>
          <w:szCs w:val="20"/>
        </w:rPr>
        <w:t>des dépenses</w:t>
      </w:r>
      <w:r w:rsidR="00BC257F" w:rsidRPr="006B3327">
        <w:rPr>
          <w:rFonts w:cs="Calibri"/>
          <w:color w:val="000000"/>
          <w:sz w:val="20"/>
          <w:szCs w:val="20"/>
        </w:rPr>
        <w:t xml:space="preserve"> </w:t>
      </w:r>
      <w:r w:rsidR="00210697">
        <w:rPr>
          <w:rFonts w:cs="Calibri"/>
          <w:color w:val="000000"/>
          <w:sz w:val="20"/>
          <w:szCs w:val="20"/>
        </w:rPr>
        <w:t>présentées pour</w:t>
      </w:r>
      <w:r w:rsidR="00BC257F" w:rsidRPr="006B3327">
        <w:rPr>
          <w:rFonts w:cs="Calibri"/>
          <w:color w:val="000000"/>
          <w:sz w:val="20"/>
          <w:szCs w:val="20"/>
        </w:rPr>
        <w:t xml:space="preserve"> l’opération est de </w:t>
      </w:r>
      <w:r w:rsidR="00BC257F" w:rsidRPr="006B3327">
        <w:rPr>
          <w:rFonts w:cs="Calibri"/>
          <w:i/>
          <w:iCs/>
          <w:color w:val="000000"/>
          <w:sz w:val="20"/>
          <w:szCs w:val="20"/>
          <w:highlight w:val="yellow"/>
        </w:rPr>
        <w:t>&lt; montant &gt;</w:t>
      </w:r>
      <w:r w:rsidR="00BC257F" w:rsidRPr="006B3327">
        <w:rPr>
          <w:rFonts w:cs="Calibri"/>
          <w:color w:val="000000"/>
          <w:sz w:val="20"/>
          <w:szCs w:val="20"/>
        </w:rPr>
        <w:t xml:space="preserve"> euros </w:t>
      </w:r>
      <w:r w:rsidR="00BC257F" w:rsidRPr="006B3327">
        <w:rPr>
          <w:rFonts w:cs="Calibri"/>
          <w:i/>
          <w:iCs/>
          <w:color w:val="000000"/>
          <w:sz w:val="20"/>
          <w:szCs w:val="20"/>
          <w:highlight w:val="yellow"/>
        </w:rPr>
        <w:t>&lt;</w:t>
      </w:r>
      <w:r w:rsidR="00564BCE">
        <w:rPr>
          <w:rFonts w:cs="Calibri"/>
          <w:i/>
          <w:iCs/>
          <w:color w:val="000000"/>
          <w:sz w:val="20"/>
          <w:szCs w:val="20"/>
          <w:highlight w:val="yellow"/>
        </w:rPr>
        <w:t xml:space="preserve"> </w:t>
      </w:r>
      <w:r w:rsidR="00BC257F" w:rsidRPr="006B3327">
        <w:rPr>
          <w:rFonts w:cs="Calibri"/>
          <w:i/>
          <w:iCs/>
          <w:color w:val="000000"/>
          <w:sz w:val="20"/>
          <w:szCs w:val="20"/>
          <w:highlight w:val="yellow"/>
        </w:rPr>
        <w:t>HT [(ou) TTC]</w:t>
      </w:r>
      <w:r w:rsidR="00564BCE">
        <w:rPr>
          <w:rFonts w:cs="Calibri"/>
          <w:i/>
          <w:iCs/>
          <w:color w:val="000000"/>
          <w:sz w:val="20"/>
          <w:szCs w:val="20"/>
          <w:highlight w:val="yellow"/>
        </w:rPr>
        <w:t xml:space="preserve"> </w:t>
      </w:r>
      <w:r w:rsidR="00BC257F" w:rsidRPr="006B3327">
        <w:rPr>
          <w:rFonts w:cs="Calibri"/>
          <w:i/>
          <w:iCs/>
          <w:color w:val="000000"/>
          <w:sz w:val="20"/>
          <w:szCs w:val="20"/>
          <w:highlight w:val="yellow"/>
        </w:rPr>
        <w:t>&gt;</w:t>
      </w:r>
      <w:r w:rsidR="0070021A">
        <w:rPr>
          <w:rFonts w:cs="Calibri"/>
          <w:i/>
          <w:iCs/>
          <w:color w:val="000000"/>
          <w:sz w:val="20"/>
          <w:szCs w:val="20"/>
        </w:rPr>
        <w:t>.</w:t>
      </w:r>
      <w:r w:rsidR="00BC257F" w:rsidRPr="006B3327">
        <w:rPr>
          <w:rFonts w:cs="Calibri"/>
          <w:color w:val="000000"/>
          <w:sz w:val="20"/>
          <w:szCs w:val="20"/>
        </w:rPr>
        <w:t xml:space="preserve"> </w:t>
      </w:r>
      <w:r w:rsidR="0070021A" w:rsidRPr="000E227E">
        <w:rPr>
          <w:rFonts w:cs="Calibri"/>
          <w:color w:val="000000"/>
          <w:sz w:val="20"/>
          <w:szCs w:val="20"/>
        </w:rPr>
        <w:t>La synthèse des dépenses par partenaire, telle que complétée pour la demande d’aide FEADER dans l</w:t>
      </w:r>
      <w:r w:rsidR="00D028A6">
        <w:rPr>
          <w:rFonts w:cs="Calibri"/>
          <w:color w:val="000000"/>
          <w:sz w:val="20"/>
          <w:szCs w:val="20"/>
        </w:rPr>
        <w:t>e document</w:t>
      </w:r>
      <w:r w:rsidR="0070021A" w:rsidRPr="000E227E">
        <w:rPr>
          <w:rFonts w:cs="Calibri"/>
          <w:color w:val="000000"/>
          <w:sz w:val="20"/>
          <w:szCs w:val="20"/>
        </w:rPr>
        <w:t xml:space="preserve"> « synthèse des dépenses » est jointe en annexe 3</w:t>
      </w:r>
      <w:r w:rsidR="0070021A">
        <w:rPr>
          <w:rFonts w:cs="Calibri"/>
          <w:color w:val="000000"/>
          <w:sz w:val="20"/>
          <w:szCs w:val="20"/>
        </w:rPr>
        <w:t>.</w:t>
      </w:r>
    </w:p>
    <w:p w14:paraId="57DFA374" w14:textId="77777777" w:rsidR="00BC257F" w:rsidRPr="006B3327" w:rsidRDefault="00BC257F">
      <w:pPr>
        <w:spacing w:after="2"/>
        <w:jc w:val="both"/>
        <w:rPr>
          <w:rFonts w:cs="Calibri"/>
          <w:color w:val="000000"/>
          <w:sz w:val="20"/>
          <w:szCs w:val="20"/>
        </w:rPr>
      </w:pPr>
    </w:p>
    <w:p w14:paraId="398E6C16" w14:textId="25FEF438" w:rsidR="00BC257F" w:rsidRDefault="00BC257F">
      <w:pPr>
        <w:spacing w:after="2"/>
        <w:jc w:val="both"/>
        <w:rPr>
          <w:rFonts w:cs="Calibri"/>
          <w:color w:val="000000"/>
          <w:sz w:val="20"/>
          <w:szCs w:val="20"/>
        </w:rPr>
      </w:pPr>
      <w:r w:rsidRPr="006B3327">
        <w:rPr>
          <w:rFonts w:cs="Calibri"/>
          <w:color w:val="000000"/>
          <w:sz w:val="20"/>
          <w:szCs w:val="20"/>
        </w:rPr>
        <w:t>L’aide prévisionnelle</w:t>
      </w:r>
      <w:r w:rsidR="0017575C">
        <w:rPr>
          <w:rFonts w:cs="Calibri"/>
          <w:color w:val="000000"/>
          <w:sz w:val="20"/>
          <w:szCs w:val="20"/>
        </w:rPr>
        <w:t xml:space="preserve"> </w:t>
      </w:r>
      <w:r w:rsidRPr="006B3327">
        <w:rPr>
          <w:rFonts w:cs="Calibri"/>
          <w:color w:val="000000"/>
          <w:sz w:val="20"/>
          <w:szCs w:val="20"/>
        </w:rPr>
        <w:t xml:space="preserve">sollicitée par le chef de file, au nom de tous les partenaires, pour la réalisation de l’opération s’élève à un montant de </w:t>
      </w:r>
      <w:r w:rsidRPr="00564BCE">
        <w:rPr>
          <w:rFonts w:cs="Calibri"/>
          <w:i/>
          <w:color w:val="000000"/>
          <w:sz w:val="20"/>
          <w:szCs w:val="20"/>
          <w:highlight w:val="yellow"/>
        </w:rPr>
        <w:t>&lt; montant</w:t>
      </w:r>
      <w:r w:rsidR="00564BCE">
        <w:rPr>
          <w:rFonts w:cs="Calibri"/>
          <w:i/>
          <w:color w:val="000000"/>
          <w:sz w:val="20"/>
          <w:szCs w:val="20"/>
          <w:highlight w:val="yellow"/>
        </w:rPr>
        <w:t xml:space="preserve"> </w:t>
      </w:r>
      <w:r w:rsidRPr="00564BCE">
        <w:rPr>
          <w:rFonts w:cs="Calibri"/>
          <w:i/>
          <w:color w:val="000000"/>
          <w:sz w:val="20"/>
          <w:szCs w:val="20"/>
          <w:highlight w:val="yellow"/>
        </w:rPr>
        <w:t>&gt;</w:t>
      </w:r>
      <w:r w:rsidRPr="006B3327">
        <w:rPr>
          <w:rFonts w:cs="Calibri"/>
          <w:color w:val="000000"/>
          <w:sz w:val="20"/>
          <w:szCs w:val="20"/>
        </w:rPr>
        <w:t xml:space="preserve"> euros.</w:t>
      </w:r>
    </w:p>
    <w:p w14:paraId="40EBC509" w14:textId="77777777" w:rsidR="00210697" w:rsidRPr="006B3327" w:rsidRDefault="00210697">
      <w:pPr>
        <w:spacing w:after="2"/>
        <w:jc w:val="both"/>
        <w:rPr>
          <w:rFonts w:cs="Calibri"/>
          <w:color w:val="000000"/>
          <w:sz w:val="20"/>
          <w:szCs w:val="20"/>
        </w:rPr>
      </w:pPr>
    </w:p>
    <w:p w14:paraId="27D564C1" w14:textId="77777777" w:rsidR="00BC257F" w:rsidRPr="006B3327" w:rsidRDefault="00BC257F">
      <w:pPr>
        <w:spacing w:after="2"/>
        <w:jc w:val="both"/>
        <w:rPr>
          <w:rFonts w:cs="Calibri"/>
          <w:color w:val="000000"/>
          <w:sz w:val="20"/>
          <w:szCs w:val="20"/>
        </w:rPr>
      </w:pPr>
      <w:r w:rsidRPr="006B3327">
        <w:rPr>
          <w:rFonts w:cs="Calibri"/>
          <w:color w:val="000000"/>
          <w:sz w:val="20"/>
          <w:szCs w:val="20"/>
        </w:rPr>
        <w:t xml:space="preserve">Cette aide sera versée en totalité au chef de file, chargé de reverser à ses partenaires la part de subvention qui leur revient, dans </w:t>
      </w:r>
      <w:r w:rsidR="00042EBA" w:rsidRPr="006B3327">
        <w:rPr>
          <w:rFonts w:cs="Calibri"/>
          <w:color w:val="000000"/>
          <w:sz w:val="20"/>
          <w:szCs w:val="20"/>
        </w:rPr>
        <w:t xml:space="preserve">la limite des montants et taux </w:t>
      </w:r>
      <w:r w:rsidRPr="006B3327">
        <w:rPr>
          <w:rFonts w:cs="Calibri"/>
          <w:color w:val="000000"/>
          <w:sz w:val="20"/>
          <w:szCs w:val="20"/>
        </w:rPr>
        <w:t xml:space="preserve">fixés dans l'annexe </w:t>
      </w:r>
      <w:r w:rsidR="00042EBA" w:rsidRPr="006B3327">
        <w:rPr>
          <w:rFonts w:cs="Calibri"/>
          <w:color w:val="000000"/>
          <w:sz w:val="20"/>
          <w:szCs w:val="20"/>
        </w:rPr>
        <w:t>2</w:t>
      </w:r>
      <w:r w:rsidR="007E6A72" w:rsidRPr="006B3327">
        <w:rPr>
          <w:rFonts w:cs="Calibri"/>
          <w:color w:val="000000"/>
          <w:sz w:val="20"/>
          <w:szCs w:val="20"/>
        </w:rPr>
        <w:t>,</w:t>
      </w:r>
      <w:r w:rsidR="007E6A72" w:rsidRPr="006B3327">
        <w:rPr>
          <w:sz w:val="20"/>
          <w:szCs w:val="20"/>
        </w:rPr>
        <w:t xml:space="preserve"> </w:t>
      </w:r>
      <w:r w:rsidR="007E6A72" w:rsidRPr="006B3327">
        <w:rPr>
          <w:rFonts w:cs="Calibri"/>
          <w:color w:val="000000"/>
          <w:sz w:val="20"/>
          <w:szCs w:val="20"/>
        </w:rPr>
        <w:t xml:space="preserve">au fur et à mesure des versements qu’il perçoit et sur présentation des justificatifs de dépenses transmis par chaque partenaire. </w:t>
      </w:r>
    </w:p>
    <w:p w14:paraId="40871502" w14:textId="77777777" w:rsidR="00BC257F" w:rsidRPr="006B3327" w:rsidRDefault="00BC257F">
      <w:pPr>
        <w:spacing w:after="2"/>
        <w:jc w:val="both"/>
        <w:rPr>
          <w:rFonts w:cs="Calibri"/>
          <w:color w:val="000000"/>
          <w:sz w:val="20"/>
          <w:szCs w:val="20"/>
        </w:rPr>
      </w:pPr>
    </w:p>
    <w:p w14:paraId="193DBFDA" w14:textId="050FEF90" w:rsidR="00BC257F" w:rsidRPr="006B3327" w:rsidRDefault="00BC257F">
      <w:pPr>
        <w:spacing w:after="2"/>
        <w:jc w:val="both"/>
        <w:rPr>
          <w:sz w:val="20"/>
          <w:szCs w:val="20"/>
        </w:rPr>
      </w:pPr>
      <w:r w:rsidRPr="006B3327">
        <w:rPr>
          <w:rFonts w:cs="Calibri"/>
          <w:color w:val="000000"/>
          <w:sz w:val="20"/>
          <w:szCs w:val="20"/>
        </w:rPr>
        <w:t>Le montant maximum prévisionnel de l’aide européenne est établi sous réserve de la réalisation du projet dont le détail figure dans</w:t>
      </w:r>
      <w:r w:rsidRPr="006B3327">
        <w:rPr>
          <w:rFonts w:cs="Calibri"/>
          <w:b/>
          <w:i/>
          <w:color w:val="000000"/>
          <w:sz w:val="20"/>
          <w:szCs w:val="20"/>
        </w:rPr>
        <w:t xml:space="preserve"> </w:t>
      </w:r>
      <w:r w:rsidRPr="006B3327">
        <w:rPr>
          <w:sz w:val="20"/>
          <w:szCs w:val="20"/>
        </w:rPr>
        <w:t xml:space="preserve">la </w:t>
      </w:r>
      <w:r w:rsidR="00D028A6">
        <w:rPr>
          <w:sz w:val="20"/>
          <w:szCs w:val="20"/>
        </w:rPr>
        <w:t xml:space="preserve">décision </w:t>
      </w:r>
      <w:r w:rsidRPr="006B3327">
        <w:rPr>
          <w:sz w:val="20"/>
          <w:szCs w:val="20"/>
        </w:rPr>
        <w:t>attributive de l'aide.</w:t>
      </w:r>
    </w:p>
    <w:p w14:paraId="1F86AFFC" w14:textId="77777777" w:rsidR="00BC257F" w:rsidRPr="006B3327" w:rsidRDefault="00BC257F">
      <w:pPr>
        <w:jc w:val="both"/>
        <w:rPr>
          <w:sz w:val="20"/>
          <w:szCs w:val="20"/>
        </w:rPr>
      </w:pPr>
    </w:p>
    <w:p w14:paraId="0D1A24B3" w14:textId="77777777" w:rsidR="00BC257F" w:rsidRPr="006B3327" w:rsidRDefault="00BC257F">
      <w:pPr>
        <w:jc w:val="both"/>
        <w:rPr>
          <w:sz w:val="20"/>
          <w:szCs w:val="20"/>
        </w:rPr>
      </w:pPr>
      <w:r w:rsidRPr="006B3327">
        <w:rPr>
          <w:b/>
          <w:sz w:val="20"/>
          <w:szCs w:val="20"/>
          <w:u w:val="single"/>
        </w:rPr>
        <w:t>Article 4 :</w:t>
      </w:r>
      <w:r w:rsidRPr="006B3327">
        <w:rPr>
          <w:b/>
          <w:sz w:val="20"/>
          <w:szCs w:val="20"/>
        </w:rPr>
        <w:t xml:space="preserve"> Droits, obligations et responsabilité du bénéficiaire chef de file</w:t>
      </w:r>
    </w:p>
    <w:p w14:paraId="3EFEABD0" w14:textId="77777777" w:rsidR="00042EBA" w:rsidRPr="006B3327" w:rsidRDefault="00042EBA">
      <w:pPr>
        <w:jc w:val="both"/>
        <w:rPr>
          <w:sz w:val="20"/>
          <w:szCs w:val="20"/>
        </w:rPr>
      </w:pPr>
    </w:p>
    <w:p w14:paraId="4B121AA9" w14:textId="4E4DDCD6" w:rsidR="00BC257F" w:rsidRPr="006B3327" w:rsidRDefault="00BC257F">
      <w:pPr>
        <w:jc w:val="both"/>
        <w:rPr>
          <w:sz w:val="20"/>
          <w:szCs w:val="20"/>
        </w:rPr>
      </w:pPr>
      <w:r w:rsidRPr="006B3327">
        <w:rPr>
          <w:sz w:val="20"/>
          <w:szCs w:val="20"/>
        </w:rPr>
        <w:t xml:space="preserve">D'un commun accord, les bénéficiaires désignent </w:t>
      </w:r>
      <w:r w:rsidRPr="00564BCE">
        <w:rPr>
          <w:i/>
          <w:sz w:val="20"/>
          <w:szCs w:val="20"/>
          <w:highlight w:val="yellow"/>
        </w:rPr>
        <w:t>&lt;</w:t>
      </w:r>
      <w:r w:rsidR="00564BCE">
        <w:rPr>
          <w:i/>
          <w:sz w:val="20"/>
          <w:szCs w:val="20"/>
          <w:highlight w:val="yellow"/>
        </w:rPr>
        <w:t xml:space="preserve"> n</w:t>
      </w:r>
      <w:r w:rsidRPr="00564BCE">
        <w:rPr>
          <w:i/>
          <w:sz w:val="20"/>
          <w:szCs w:val="20"/>
          <w:highlight w:val="yellow"/>
        </w:rPr>
        <w:t>om du chef de file</w:t>
      </w:r>
      <w:r w:rsidR="00564BCE">
        <w:rPr>
          <w:i/>
          <w:sz w:val="20"/>
          <w:szCs w:val="20"/>
          <w:highlight w:val="yellow"/>
        </w:rPr>
        <w:t xml:space="preserve"> </w:t>
      </w:r>
      <w:r w:rsidRPr="00564BCE">
        <w:rPr>
          <w:i/>
          <w:sz w:val="20"/>
          <w:szCs w:val="20"/>
          <w:highlight w:val="yellow"/>
        </w:rPr>
        <w:t>&gt;</w:t>
      </w:r>
      <w:r w:rsidRPr="006B3327">
        <w:rPr>
          <w:sz w:val="20"/>
          <w:szCs w:val="20"/>
        </w:rPr>
        <w:t xml:space="preserve"> comme bénéficiaire chef de file du projet.</w:t>
      </w:r>
    </w:p>
    <w:p w14:paraId="1095A5E8" w14:textId="77777777" w:rsidR="00BC257F" w:rsidRPr="006B3327" w:rsidRDefault="00BC257F">
      <w:pPr>
        <w:jc w:val="both"/>
        <w:rPr>
          <w:sz w:val="20"/>
          <w:szCs w:val="20"/>
        </w:rPr>
      </w:pPr>
    </w:p>
    <w:p w14:paraId="580A66F5" w14:textId="47B352B6" w:rsidR="00BC257F" w:rsidRPr="006B3327" w:rsidRDefault="00BC257F">
      <w:pPr>
        <w:jc w:val="both"/>
        <w:rPr>
          <w:sz w:val="20"/>
          <w:szCs w:val="20"/>
        </w:rPr>
      </w:pPr>
      <w:r w:rsidRPr="006B3327">
        <w:rPr>
          <w:sz w:val="20"/>
          <w:szCs w:val="20"/>
        </w:rPr>
        <w:t xml:space="preserve">Le chef de file présente au nom de tous les partenaires du projet la demande de subvention </w:t>
      </w:r>
      <w:r w:rsidR="00A4084E">
        <w:rPr>
          <w:sz w:val="20"/>
          <w:szCs w:val="20"/>
        </w:rPr>
        <w:t xml:space="preserve">FEADER </w:t>
      </w:r>
      <w:r w:rsidRPr="006B3327">
        <w:rPr>
          <w:sz w:val="20"/>
          <w:szCs w:val="20"/>
        </w:rPr>
        <w:t>pour la réalisation du projet mentionné à l'article 3 et s'engage à signer la convention attributive d'aide.</w:t>
      </w:r>
    </w:p>
    <w:p w14:paraId="221CAF41" w14:textId="77777777" w:rsidR="00BC257F" w:rsidRPr="006B3327" w:rsidRDefault="00BC257F">
      <w:pPr>
        <w:jc w:val="both"/>
        <w:rPr>
          <w:sz w:val="20"/>
          <w:szCs w:val="20"/>
        </w:rPr>
      </w:pPr>
    </w:p>
    <w:p w14:paraId="417C19D2" w14:textId="77777777" w:rsidR="00BC257F" w:rsidRPr="006B3327" w:rsidRDefault="00BC257F">
      <w:pPr>
        <w:jc w:val="both"/>
        <w:rPr>
          <w:sz w:val="20"/>
          <w:szCs w:val="20"/>
        </w:rPr>
      </w:pPr>
      <w:r w:rsidRPr="006B3327">
        <w:rPr>
          <w:b/>
          <w:i/>
          <w:sz w:val="20"/>
          <w:szCs w:val="20"/>
        </w:rPr>
        <w:tab/>
      </w:r>
      <w:r w:rsidRPr="006B3327">
        <w:rPr>
          <w:b/>
          <w:sz w:val="20"/>
          <w:szCs w:val="20"/>
        </w:rPr>
        <w:t xml:space="preserve">4-1 : Obligations et responsabilité du chef de file en </w:t>
      </w:r>
      <w:r w:rsidR="007E6A72" w:rsidRPr="006B3327">
        <w:rPr>
          <w:b/>
          <w:sz w:val="20"/>
          <w:szCs w:val="20"/>
        </w:rPr>
        <w:t xml:space="preserve">matière de suivi administratif </w:t>
      </w:r>
      <w:r w:rsidR="00DF67BF" w:rsidRPr="006B3327">
        <w:rPr>
          <w:b/>
          <w:sz w:val="20"/>
          <w:szCs w:val="20"/>
        </w:rPr>
        <w:t>du projet</w:t>
      </w:r>
    </w:p>
    <w:p w14:paraId="50F75286" w14:textId="77777777" w:rsidR="00BC257F" w:rsidRPr="006B3327" w:rsidRDefault="00BC257F">
      <w:pPr>
        <w:spacing w:before="57"/>
        <w:jc w:val="both"/>
        <w:rPr>
          <w:i/>
          <w:sz w:val="20"/>
          <w:szCs w:val="20"/>
        </w:rPr>
      </w:pPr>
      <w:r w:rsidRPr="006B3327">
        <w:rPr>
          <w:sz w:val="20"/>
          <w:szCs w:val="20"/>
        </w:rPr>
        <w:t>Le chef de file est responsable de la mise en œuvre générale du projet devant l’</w:t>
      </w:r>
      <w:r w:rsidR="009345B7">
        <w:rPr>
          <w:sz w:val="20"/>
          <w:szCs w:val="20"/>
        </w:rPr>
        <w:t>A</w:t>
      </w:r>
      <w:r w:rsidRPr="006B3327">
        <w:rPr>
          <w:sz w:val="20"/>
          <w:szCs w:val="20"/>
        </w:rPr>
        <w:t xml:space="preserve">utorité de gestion et les partenaires. Il est le garant de la bonne mise en œuvre du projet dans le respect des délais prévus dans la </w:t>
      </w:r>
      <w:r w:rsidR="005C50B0" w:rsidRPr="006B3327">
        <w:rPr>
          <w:sz w:val="20"/>
          <w:szCs w:val="20"/>
        </w:rPr>
        <w:t xml:space="preserve">présente </w:t>
      </w:r>
      <w:r w:rsidRPr="006B3327">
        <w:rPr>
          <w:sz w:val="20"/>
          <w:szCs w:val="20"/>
        </w:rPr>
        <w:t>convention et conformément à la réglementation en vigueur.</w:t>
      </w:r>
    </w:p>
    <w:p w14:paraId="3B25B23A" w14:textId="77777777" w:rsidR="00BC257F" w:rsidRPr="006B3327" w:rsidRDefault="00BC257F">
      <w:pPr>
        <w:spacing w:before="57"/>
        <w:jc w:val="both"/>
        <w:rPr>
          <w:i/>
          <w:sz w:val="20"/>
          <w:szCs w:val="20"/>
        </w:rPr>
      </w:pPr>
    </w:p>
    <w:p w14:paraId="32A66D2B" w14:textId="4916404C" w:rsidR="007E6A72" w:rsidRPr="006B3327" w:rsidRDefault="00BC257F">
      <w:pPr>
        <w:pStyle w:val="StandardSaisie"/>
        <w:rPr>
          <w:bCs w:val="0"/>
          <w:sz w:val="20"/>
          <w:szCs w:val="20"/>
        </w:rPr>
      </w:pPr>
      <w:r w:rsidRPr="006B3327">
        <w:rPr>
          <w:bCs w:val="0"/>
          <w:sz w:val="20"/>
          <w:szCs w:val="20"/>
        </w:rPr>
        <w:t>Le chef de file est l'interlocuteur unique de l'</w:t>
      </w:r>
      <w:r w:rsidR="009345B7">
        <w:rPr>
          <w:bCs w:val="0"/>
          <w:sz w:val="20"/>
          <w:szCs w:val="20"/>
        </w:rPr>
        <w:t>A</w:t>
      </w:r>
      <w:r w:rsidRPr="006B3327">
        <w:rPr>
          <w:bCs w:val="0"/>
          <w:sz w:val="20"/>
          <w:szCs w:val="20"/>
        </w:rPr>
        <w:t>utorité de gestion pour toute question relative à l'opération et à sa mise en œuvre. Il s'engage à être disponible pour toute demande formulée par l'</w:t>
      </w:r>
      <w:r w:rsidR="009345B7">
        <w:rPr>
          <w:bCs w:val="0"/>
          <w:sz w:val="20"/>
          <w:szCs w:val="20"/>
        </w:rPr>
        <w:t>A</w:t>
      </w:r>
      <w:r w:rsidRPr="006B3327">
        <w:rPr>
          <w:bCs w:val="0"/>
          <w:sz w:val="20"/>
          <w:szCs w:val="20"/>
        </w:rPr>
        <w:t>utorité de gestion dans le cadre de la demande d'aide</w:t>
      </w:r>
      <w:r w:rsidR="006B3B77" w:rsidRPr="006B3327">
        <w:rPr>
          <w:bCs w:val="0"/>
          <w:sz w:val="20"/>
          <w:szCs w:val="20"/>
        </w:rPr>
        <w:t xml:space="preserve">. </w:t>
      </w:r>
      <w:r w:rsidRPr="006B3327">
        <w:rPr>
          <w:bCs w:val="0"/>
          <w:sz w:val="20"/>
          <w:szCs w:val="20"/>
        </w:rPr>
        <w:t>Il est également l’interlocuteur des partenaires et s'engage à faire le lien entre ces derniers et l'</w:t>
      </w:r>
      <w:r w:rsidR="009345B7">
        <w:rPr>
          <w:bCs w:val="0"/>
          <w:sz w:val="20"/>
          <w:szCs w:val="20"/>
        </w:rPr>
        <w:t>A</w:t>
      </w:r>
      <w:r w:rsidRPr="006B3327">
        <w:rPr>
          <w:bCs w:val="0"/>
          <w:sz w:val="20"/>
          <w:szCs w:val="20"/>
        </w:rPr>
        <w:t xml:space="preserve">utorité de gestion. </w:t>
      </w:r>
    </w:p>
    <w:p w14:paraId="35B6CB49" w14:textId="77777777" w:rsidR="00BC257F" w:rsidRPr="006B3327" w:rsidRDefault="00BC257F">
      <w:pPr>
        <w:pStyle w:val="StandardSaisie"/>
        <w:rPr>
          <w:bCs w:val="0"/>
          <w:sz w:val="20"/>
          <w:szCs w:val="20"/>
        </w:rPr>
      </w:pPr>
    </w:p>
    <w:p w14:paraId="40A17FFE" w14:textId="77777777" w:rsidR="00562E2F" w:rsidRPr="006B3327" w:rsidRDefault="00BC257F" w:rsidP="00901550">
      <w:pPr>
        <w:jc w:val="both"/>
        <w:rPr>
          <w:b/>
          <w:sz w:val="20"/>
          <w:szCs w:val="20"/>
        </w:rPr>
      </w:pPr>
      <w:r w:rsidRPr="006B3327">
        <w:rPr>
          <w:b/>
          <w:i/>
          <w:sz w:val="20"/>
          <w:szCs w:val="20"/>
        </w:rPr>
        <w:tab/>
      </w:r>
      <w:r w:rsidRPr="006B3327">
        <w:rPr>
          <w:b/>
          <w:sz w:val="20"/>
          <w:szCs w:val="20"/>
        </w:rPr>
        <w:t xml:space="preserve">4-2 : Obligations et responsabilité du chef de file en matière </w:t>
      </w:r>
      <w:r w:rsidR="00901550" w:rsidRPr="006B3327">
        <w:rPr>
          <w:b/>
          <w:sz w:val="20"/>
          <w:szCs w:val="20"/>
        </w:rPr>
        <w:t xml:space="preserve">en matière de suivi financier </w:t>
      </w:r>
    </w:p>
    <w:p w14:paraId="0EB81043" w14:textId="505BB15A" w:rsidR="00BC257F" w:rsidRPr="006B3327" w:rsidRDefault="00BC257F" w:rsidP="00901550">
      <w:pPr>
        <w:jc w:val="both"/>
        <w:rPr>
          <w:sz w:val="20"/>
          <w:szCs w:val="20"/>
        </w:rPr>
      </w:pPr>
      <w:r w:rsidRPr="006B3327">
        <w:rPr>
          <w:sz w:val="20"/>
          <w:szCs w:val="20"/>
        </w:rPr>
        <w:t xml:space="preserve">Le chef de file prépare, consolide et présente la demande d’aide </w:t>
      </w:r>
      <w:r w:rsidR="00A4084E">
        <w:rPr>
          <w:sz w:val="20"/>
          <w:szCs w:val="20"/>
        </w:rPr>
        <w:t xml:space="preserve">FEADER </w:t>
      </w:r>
      <w:r w:rsidRPr="006B3327">
        <w:rPr>
          <w:sz w:val="20"/>
          <w:szCs w:val="20"/>
        </w:rPr>
        <w:t>à l’</w:t>
      </w:r>
      <w:r w:rsidR="009345B7">
        <w:rPr>
          <w:sz w:val="20"/>
          <w:szCs w:val="20"/>
        </w:rPr>
        <w:t>A</w:t>
      </w:r>
      <w:r w:rsidRPr="006B3327">
        <w:rPr>
          <w:sz w:val="20"/>
          <w:szCs w:val="20"/>
        </w:rPr>
        <w:t xml:space="preserve">utorité de gestion, au nom de tous les partenaires. Il s'engage à fournir l'ensemble des pièces nécessaires à l'instruction de cette demande d'aide. </w:t>
      </w:r>
    </w:p>
    <w:p w14:paraId="46549DC6" w14:textId="77777777" w:rsidR="00BC257F" w:rsidRPr="006B3327" w:rsidRDefault="00BC257F">
      <w:pPr>
        <w:spacing w:before="113"/>
        <w:jc w:val="both"/>
        <w:rPr>
          <w:sz w:val="20"/>
          <w:szCs w:val="20"/>
        </w:rPr>
      </w:pPr>
      <w:r w:rsidRPr="006B3327">
        <w:rPr>
          <w:sz w:val="20"/>
          <w:szCs w:val="20"/>
        </w:rPr>
        <w:t>Il communique aux partenaires les résultats/conclusions de l’instruction, les demandes de vérification et de pièces complémentaires le cas échéant, et la décision prise par l’instance de sélection/programmation, et toutes informations nécessaires permettant aux partenaires de réaliser leurs actions dans les délais requis.</w:t>
      </w:r>
    </w:p>
    <w:p w14:paraId="3735A10D" w14:textId="77777777" w:rsidR="00BC257F" w:rsidRPr="006B3327" w:rsidRDefault="00BC257F">
      <w:pPr>
        <w:spacing w:before="113"/>
        <w:jc w:val="both"/>
        <w:rPr>
          <w:sz w:val="20"/>
          <w:szCs w:val="20"/>
        </w:rPr>
      </w:pPr>
      <w:r w:rsidRPr="006B3327">
        <w:rPr>
          <w:sz w:val="20"/>
          <w:szCs w:val="20"/>
        </w:rPr>
        <w:t>Il veille au démarrage effectif du projet et de son exécution conformément au calendrier, aux modalités et aux délais prévus dans les actes juridiques, et alerte le cas échéant les partenaires.</w:t>
      </w:r>
    </w:p>
    <w:p w14:paraId="1F704DAF" w14:textId="576E0A72" w:rsidR="00BC257F" w:rsidRPr="006B3327" w:rsidRDefault="00BC257F">
      <w:pPr>
        <w:spacing w:before="113"/>
        <w:jc w:val="both"/>
        <w:rPr>
          <w:sz w:val="20"/>
          <w:szCs w:val="20"/>
        </w:rPr>
      </w:pPr>
      <w:r w:rsidRPr="006B3327">
        <w:rPr>
          <w:sz w:val="20"/>
          <w:szCs w:val="20"/>
        </w:rPr>
        <w:t>Il prépare, consolide et communique les demandes de paiement à l’</w:t>
      </w:r>
      <w:r w:rsidR="009345B7">
        <w:rPr>
          <w:sz w:val="20"/>
          <w:szCs w:val="20"/>
        </w:rPr>
        <w:t>A</w:t>
      </w:r>
      <w:r w:rsidRPr="006B3327">
        <w:rPr>
          <w:sz w:val="20"/>
          <w:szCs w:val="20"/>
        </w:rPr>
        <w:t>utorité de gestion</w:t>
      </w:r>
      <w:r w:rsidR="00A4084E">
        <w:rPr>
          <w:sz w:val="20"/>
          <w:szCs w:val="20"/>
        </w:rPr>
        <w:t>, notamment</w:t>
      </w:r>
      <w:r w:rsidRPr="006B3327">
        <w:rPr>
          <w:sz w:val="20"/>
          <w:szCs w:val="20"/>
        </w:rPr>
        <w:t xml:space="preserve"> à partir des informations et pièces justificatives (comptables, non comptables) transmises par les partenaires. Il veille à la complétude des dossiers de demande de paiement et à la cohérence des informations contenues dans ces demandes.</w:t>
      </w:r>
    </w:p>
    <w:p w14:paraId="326103DF" w14:textId="4029E80C" w:rsidR="00BC257F" w:rsidRPr="006B3327" w:rsidRDefault="00BC257F">
      <w:pPr>
        <w:spacing w:before="113"/>
        <w:jc w:val="both"/>
        <w:rPr>
          <w:sz w:val="20"/>
          <w:szCs w:val="20"/>
        </w:rPr>
      </w:pPr>
      <w:r w:rsidRPr="006B3327">
        <w:rPr>
          <w:sz w:val="20"/>
          <w:szCs w:val="20"/>
        </w:rPr>
        <w:t xml:space="preserve">Il reçoit les paiements </w:t>
      </w:r>
      <w:r w:rsidR="004823FB">
        <w:rPr>
          <w:sz w:val="20"/>
          <w:szCs w:val="20"/>
        </w:rPr>
        <w:t>FEADER</w:t>
      </w:r>
      <w:r w:rsidRPr="006B3327">
        <w:rPr>
          <w:sz w:val="20"/>
          <w:szCs w:val="20"/>
        </w:rPr>
        <w:t xml:space="preserve"> sur un compte</w:t>
      </w:r>
      <w:r w:rsidR="00901550" w:rsidRPr="006B3327">
        <w:rPr>
          <w:sz w:val="20"/>
          <w:szCs w:val="20"/>
        </w:rPr>
        <w:t xml:space="preserve"> de préférence</w:t>
      </w:r>
      <w:r w:rsidRPr="006B3327">
        <w:rPr>
          <w:sz w:val="20"/>
          <w:szCs w:val="20"/>
        </w:rPr>
        <w:t xml:space="preserve"> dédié, et procède aux versements des aides aux partenaires dans les meilleurs délais en fonction des pièces et informations communiquées par les partenaires et en fonction des vérifications et conclusions opérées par l’</w:t>
      </w:r>
      <w:r w:rsidR="009345B7">
        <w:rPr>
          <w:sz w:val="20"/>
          <w:szCs w:val="20"/>
        </w:rPr>
        <w:t>A</w:t>
      </w:r>
      <w:r w:rsidRPr="006B3327">
        <w:rPr>
          <w:sz w:val="20"/>
          <w:szCs w:val="20"/>
        </w:rPr>
        <w:t>utorité de gestion et l’</w:t>
      </w:r>
      <w:r w:rsidR="004823FB">
        <w:rPr>
          <w:sz w:val="20"/>
          <w:szCs w:val="20"/>
        </w:rPr>
        <w:t>organisme payeur</w:t>
      </w:r>
      <w:r w:rsidRPr="006B3327">
        <w:rPr>
          <w:sz w:val="20"/>
          <w:szCs w:val="20"/>
        </w:rPr>
        <w:t xml:space="preserve">. </w:t>
      </w:r>
      <w:r w:rsidR="005C50B0" w:rsidRPr="006B3327">
        <w:rPr>
          <w:sz w:val="20"/>
          <w:szCs w:val="20"/>
        </w:rPr>
        <w:t xml:space="preserve">Il </w:t>
      </w:r>
      <w:r w:rsidRPr="006B3327">
        <w:rPr>
          <w:sz w:val="20"/>
          <w:szCs w:val="20"/>
        </w:rPr>
        <w:t xml:space="preserve">assure la traçabilité financière et comptable des crédits européens concernés. </w:t>
      </w:r>
    </w:p>
    <w:p w14:paraId="4EDE5EEC" w14:textId="68AF9A8A" w:rsidR="00BC257F" w:rsidRPr="006B3327" w:rsidRDefault="00BC257F">
      <w:pPr>
        <w:spacing w:before="113"/>
        <w:jc w:val="both"/>
        <w:rPr>
          <w:sz w:val="20"/>
          <w:szCs w:val="20"/>
        </w:rPr>
      </w:pPr>
      <w:r w:rsidRPr="006B3327">
        <w:rPr>
          <w:sz w:val="20"/>
          <w:szCs w:val="20"/>
        </w:rPr>
        <w:t xml:space="preserve">Il informe régulièrement </w:t>
      </w:r>
      <w:r w:rsidR="007C2125">
        <w:rPr>
          <w:sz w:val="20"/>
          <w:szCs w:val="20"/>
        </w:rPr>
        <w:t>l’A</w:t>
      </w:r>
      <w:r w:rsidRPr="006B3327">
        <w:rPr>
          <w:sz w:val="20"/>
          <w:szCs w:val="20"/>
        </w:rPr>
        <w:t xml:space="preserve">utorité de gestion sur l’avancement général de l’opération, et </w:t>
      </w:r>
      <w:r w:rsidR="004823FB">
        <w:rPr>
          <w:sz w:val="20"/>
          <w:szCs w:val="20"/>
        </w:rPr>
        <w:t>sur les éventuelles</w:t>
      </w:r>
      <w:r w:rsidRPr="006B3327">
        <w:rPr>
          <w:sz w:val="20"/>
          <w:szCs w:val="20"/>
        </w:rPr>
        <w:t xml:space="preserve"> modifications du projet. En cas d'abandon ou de renoncement au projet par un partenaire, le chef de file communique cette information à l</w:t>
      </w:r>
      <w:r w:rsidR="007B070D">
        <w:rPr>
          <w:sz w:val="20"/>
          <w:szCs w:val="20"/>
        </w:rPr>
        <w:t>’A</w:t>
      </w:r>
      <w:r w:rsidRPr="006B3327">
        <w:rPr>
          <w:sz w:val="20"/>
          <w:szCs w:val="20"/>
        </w:rPr>
        <w:t>utorité de gestion dans les meilleurs délais, afin de réajuster le plan de financement et procéder</w:t>
      </w:r>
      <w:r w:rsidR="007B070D">
        <w:rPr>
          <w:sz w:val="20"/>
          <w:szCs w:val="20"/>
        </w:rPr>
        <w:t>,</w:t>
      </w:r>
      <w:r w:rsidRPr="006B3327">
        <w:rPr>
          <w:sz w:val="20"/>
          <w:szCs w:val="20"/>
        </w:rPr>
        <w:t xml:space="preserve"> le cas échéant</w:t>
      </w:r>
      <w:r w:rsidR="007B070D">
        <w:rPr>
          <w:sz w:val="20"/>
          <w:szCs w:val="20"/>
        </w:rPr>
        <w:t>,</w:t>
      </w:r>
      <w:r w:rsidRPr="006B3327">
        <w:rPr>
          <w:sz w:val="20"/>
          <w:szCs w:val="20"/>
        </w:rPr>
        <w:t xml:space="preserve"> à un avenant</w:t>
      </w:r>
      <w:r w:rsidR="00901550" w:rsidRPr="006B3327">
        <w:rPr>
          <w:sz w:val="20"/>
          <w:szCs w:val="20"/>
        </w:rPr>
        <w:t xml:space="preserve"> à la présente convention</w:t>
      </w:r>
      <w:r w:rsidRPr="006B3327">
        <w:rPr>
          <w:sz w:val="20"/>
          <w:szCs w:val="20"/>
        </w:rPr>
        <w:t xml:space="preserve">. </w:t>
      </w:r>
    </w:p>
    <w:p w14:paraId="43EC6691" w14:textId="77777777" w:rsidR="00BC257F" w:rsidRPr="006B3327" w:rsidRDefault="00BC257F">
      <w:pPr>
        <w:spacing w:before="113"/>
        <w:jc w:val="both"/>
        <w:rPr>
          <w:sz w:val="20"/>
          <w:szCs w:val="20"/>
        </w:rPr>
      </w:pPr>
      <w:r w:rsidRPr="006B3327">
        <w:rPr>
          <w:sz w:val="20"/>
          <w:szCs w:val="20"/>
        </w:rPr>
        <w:t>Il communique aux partenaires et coordonne les éventuels contrôles et audits commandités, demandes de pièces complémentaires et leurs résultats. Il est l'interlocuteur désigné des contrôleurs.</w:t>
      </w:r>
    </w:p>
    <w:p w14:paraId="5F27928E" w14:textId="20B431AC" w:rsidR="00BC257F" w:rsidRPr="006B3327" w:rsidRDefault="00D847F7">
      <w:pPr>
        <w:spacing w:before="113"/>
        <w:jc w:val="both"/>
        <w:rPr>
          <w:sz w:val="20"/>
          <w:szCs w:val="20"/>
        </w:rPr>
      </w:pPr>
      <w:r>
        <w:rPr>
          <w:sz w:val="20"/>
          <w:szCs w:val="20"/>
        </w:rPr>
        <w:t>Le cas échéant, i</w:t>
      </w:r>
      <w:r w:rsidR="00BC257F" w:rsidRPr="006B3327">
        <w:rPr>
          <w:sz w:val="20"/>
          <w:szCs w:val="20"/>
        </w:rPr>
        <w:t xml:space="preserve">l rembourse les sommes indûment perçues, et demande aux partenaires concernés le remboursement des montants indûment versés </w:t>
      </w:r>
      <w:r w:rsidR="00901550" w:rsidRPr="006B3327">
        <w:rPr>
          <w:sz w:val="20"/>
          <w:szCs w:val="20"/>
        </w:rPr>
        <w:t xml:space="preserve">dans les conditions de l’article 6 de </w:t>
      </w:r>
      <w:r w:rsidR="00901550" w:rsidRPr="006B3327">
        <w:rPr>
          <w:sz w:val="20"/>
          <w:szCs w:val="20"/>
        </w:rPr>
        <w:lastRenderedPageBreak/>
        <w:t>la présente convention.</w:t>
      </w:r>
    </w:p>
    <w:p w14:paraId="0C2E2F2D" w14:textId="77777777" w:rsidR="00BC257F" w:rsidRPr="006B3327" w:rsidRDefault="00BC257F">
      <w:pPr>
        <w:jc w:val="both"/>
        <w:rPr>
          <w:sz w:val="20"/>
          <w:szCs w:val="20"/>
        </w:rPr>
      </w:pPr>
    </w:p>
    <w:p w14:paraId="62D47FCD" w14:textId="124CCB3D" w:rsidR="00BC257F" w:rsidRPr="00D028A6" w:rsidRDefault="00BC257F">
      <w:pPr>
        <w:jc w:val="both"/>
        <w:rPr>
          <w:i/>
          <w:iCs/>
          <w:sz w:val="20"/>
          <w:szCs w:val="20"/>
        </w:rPr>
      </w:pPr>
      <w:r w:rsidRPr="00D028A6">
        <w:rPr>
          <w:i/>
          <w:iCs/>
          <w:sz w:val="20"/>
          <w:szCs w:val="20"/>
          <w:highlight w:val="green"/>
        </w:rPr>
        <w:t>La présente convention peut fixer des délais raisonnables pour procéder aux versements des aides européennes aux partenaires</w:t>
      </w:r>
    </w:p>
    <w:p w14:paraId="0D37CCFE" w14:textId="77777777" w:rsidR="00BC257F" w:rsidRPr="006B3327" w:rsidRDefault="00BC257F">
      <w:pPr>
        <w:jc w:val="both"/>
        <w:rPr>
          <w:i/>
          <w:iCs/>
          <w:sz w:val="20"/>
          <w:szCs w:val="20"/>
        </w:rPr>
      </w:pPr>
    </w:p>
    <w:p w14:paraId="4D08AE23" w14:textId="414493F6" w:rsidR="00BC257F" w:rsidRPr="006B3327" w:rsidRDefault="00BC257F">
      <w:pPr>
        <w:jc w:val="both"/>
        <w:rPr>
          <w:sz w:val="20"/>
          <w:szCs w:val="20"/>
        </w:rPr>
      </w:pPr>
      <w:r w:rsidRPr="006B3327">
        <w:rPr>
          <w:b/>
          <w:i/>
          <w:sz w:val="20"/>
          <w:szCs w:val="20"/>
        </w:rPr>
        <w:tab/>
      </w:r>
      <w:r w:rsidRPr="006B3327">
        <w:rPr>
          <w:b/>
          <w:sz w:val="20"/>
          <w:szCs w:val="20"/>
        </w:rPr>
        <w:t>4-</w:t>
      </w:r>
      <w:r w:rsidR="00901550" w:rsidRPr="006B3327">
        <w:rPr>
          <w:b/>
          <w:sz w:val="20"/>
          <w:szCs w:val="20"/>
        </w:rPr>
        <w:t xml:space="preserve">3 </w:t>
      </w:r>
      <w:r w:rsidRPr="006B3327">
        <w:rPr>
          <w:b/>
          <w:sz w:val="20"/>
          <w:szCs w:val="20"/>
        </w:rPr>
        <w:t xml:space="preserve">: Obligation du chef de file de se conformer à la réglementation européenne, nationale et aux dispositions </w:t>
      </w:r>
      <w:r w:rsidR="007B070D">
        <w:rPr>
          <w:b/>
          <w:sz w:val="20"/>
          <w:szCs w:val="20"/>
        </w:rPr>
        <w:t>régional</w:t>
      </w:r>
      <w:r w:rsidR="00D847F7">
        <w:rPr>
          <w:b/>
          <w:sz w:val="20"/>
          <w:szCs w:val="20"/>
        </w:rPr>
        <w:t>es</w:t>
      </w:r>
    </w:p>
    <w:p w14:paraId="610D463C" w14:textId="77777777" w:rsidR="00BC257F" w:rsidRPr="006B3327" w:rsidRDefault="00BC257F">
      <w:pPr>
        <w:spacing w:before="57"/>
        <w:jc w:val="both"/>
        <w:rPr>
          <w:sz w:val="20"/>
          <w:szCs w:val="20"/>
        </w:rPr>
      </w:pPr>
      <w:r w:rsidRPr="006B3327">
        <w:rPr>
          <w:sz w:val="20"/>
          <w:szCs w:val="20"/>
        </w:rPr>
        <w:t>Le chef de file doit avoir la capacité administrative, juridique et financière suffisante pour assurer la mise en œuvre du projet.</w:t>
      </w:r>
    </w:p>
    <w:p w14:paraId="6DB02680" w14:textId="32AD7590" w:rsidR="00BC257F" w:rsidRPr="006B3327" w:rsidRDefault="00BC257F">
      <w:pPr>
        <w:spacing w:before="57"/>
        <w:jc w:val="both"/>
        <w:rPr>
          <w:sz w:val="20"/>
          <w:szCs w:val="20"/>
        </w:rPr>
      </w:pPr>
      <w:r w:rsidRPr="006B3327">
        <w:rPr>
          <w:sz w:val="20"/>
          <w:szCs w:val="20"/>
        </w:rPr>
        <w:t>Il veille à ce que les partenaires aient connaissance des règles d’éligibilité et de justification des dépenses afin de s’y conformer.</w:t>
      </w:r>
    </w:p>
    <w:p w14:paraId="7E002CDB" w14:textId="35BB831A" w:rsidR="00BC257F" w:rsidRPr="006B3327" w:rsidRDefault="00BC257F" w:rsidP="000E227E">
      <w:pPr>
        <w:spacing w:before="57"/>
        <w:jc w:val="both"/>
        <w:rPr>
          <w:sz w:val="20"/>
          <w:szCs w:val="20"/>
        </w:rPr>
      </w:pPr>
      <w:r w:rsidRPr="006B3327">
        <w:rPr>
          <w:sz w:val="20"/>
          <w:szCs w:val="20"/>
        </w:rPr>
        <w:t>Il veille à ce que les partenaires aient connaissance des règles sectorielles notamment celles concernant la commande publique, afin de s’y conformer, et communique toute pièce justificative.</w:t>
      </w:r>
    </w:p>
    <w:p w14:paraId="67C5C6CA" w14:textId="77777777" w:rsidR="00BC257F" w:rsidRPr="006B3327" w:rsidRDefault="00BC257F">
      <w:pPr>
        <w:jc w:val="both"/>
        <w:rPr>
          <w:sz w:val="20"/>
          <w:szCs w:val="20"/>
        </w:rPr>
      </w:pPr>
    </w:p>
    <w:p w14:paraId="29682FB1" w14:textId="71B6087E" w:rsidR="00BC257F" w:rsidRPr="00D028A6" w:rsidRDefault="00BC257F">
      <w:pPr>
        <w:jc w:val="both"/>
        <w:rPr>
          <w:sz w:val="20"/>
          <w:szCs w:val="20"/>
        </w:rPr>
      </w:pPr>
      <w:r w:rsidRPr="006B3327">
        <w:rPr>
          <w:b/>
          <w:i/>
          <w:sz w:val="20"/>
          <w:szCs w:val="20"/>
        </w:rPr>
        <w:tab/>
      </w:r>
      <w:r w:rsidRPr="00D028A6">
        <w:rPr>
          <w:b/>
          <w:sz w:val="20"/>
          <w:szCs w:val="20"/>
        </w:rPr>
        <w:t>4-</w:t>
      </w:r>
      <w:r w:rsidR="00673634" w:rsidRPr="00D028A6">
        <w:rPr>
          <w:b/>
          <w:sz w:val="20"/>
          <w:szCs w:val="20"/>
        </w:rPr>
        <w:t>4</w:t>
      </w:r>
      <w:r w:rsidR="008842D3" w:rsidRPr="00D028A6">
        <w:rPr>
          <w:b/>
          <w:sz w:val="20"/>
          <w:szCs w:val="20"/>
        </w:rPr>
        <w:t xml:space="preserve"> </w:t>
      </w:r>
      <w:r w:rsidRPr="00D028A6">
        <w:rPr>
          <w:b/>
          <w:sz w:val="20"/>
          <w:szCs w:val="20"/>
        </w:rPr>
        <w:t>: Obligation</w:t>
      </w:r>
      <w:r w:rsidR="00673634" w:rsidRPr="00D028A6">
        <w:rPr>
          <w:b/>
          <w:sz w:val="20"/>
          <w:szCs w:val="20"/>
        </w:rPr>
        <w:t>s</w:t>
      </w:r>
      <w:r w:rsidRPr="00D028A6">
        <w:rPr>
          <w:b/>
          <w:sz w:val="20"/>
          <w:szCs w:val="20"/>
        </w:rPr>
        <w:t xml:space="preserve"> du chef de file en matière de contrôles/d’audits</w:t>
      </w:r>
    </w:p>
    <w:p w14:paraId="4B574955" w14:textId="324706E6" w:rsidR="009C7676" w:rsidRPr="00127E9E" w:rsidRDefault="00673634">
      <w:pPr>
        <w:spacing w:before="57"/>
        <w:jc w:val="both"/>
        <w:rPr>
          <w:rFonts w:eastAsia="Times New Roman" w:cs="Arial"/>
          <w:kern w:val="0"/>
          <w:sz w:val="20"/>
          <w:szCs w:val="20"/>
          <w:highlight w:val="green"/>
          <w:lang w:eastAsia="fr-FR" w:bidi="ar-SA"/>
        </w:rPr>
      </w:pPr>
      <w:r w:rsidRPr="00D028A6">
        <w:rPr>
          <w:sz w:val="20"/>
          <w:szCs w:val="20"/>
        </w:rPr>
        <w:t xml:space="preserve">Le chef de file </w:t>
      </w:r>
      <w:r w:rsidR="00BC257F" w:rsidRPr="00D028A6">
        <w:rPr>
          <w:sz w:val="20"/>
          <w:szCs w:val="20"/>
        </w:rPr>
        <w:t>est tenu de se soumettre aux contrôles/audits sur pièces et sur place menés au niveau</w:t>
      </w:r>
      <w:r w:rsidR="00F366AF" w:rsidRPr="00D028A6">
        <w:rPr>
          <w:sz w:val="20"/>
          <w:szCs w:val="20"/>
        </w:rPr>
        <w:t xml:space="preserve"> régional,</w:t>
      </w:r>
      <w:r w:rsidR="00BC257F" w:rsidRPr="00D028A6">
        <w:rPr>
          <w:sz w:val="20"/>
          <w:szCs w:val="20"/>
        </w:rPr>
        <w:t xml:space="preserve"> national et européen. Pour cela</w:t>
      </w:r>
      <w:r w:rsidR="00687EAA" w:rsidRPr="00D028A6">
        <w:rPr>
          <w:sz w:val="20"/>
          <w:szCs w:val="20"/>
        </w:rPr>
        <w:t>,</w:t>
      </w:r>
      <w:r w:rsidR="00BC257F" w:rsidRPr="00D028A6">
        <w:rPr>
          <w:sz w:val="20"/>
          <w:szCs w:val="20"/>
        </w:rPr>
        <w:t xml:space="preserve"> il conserve et rend disponible, </w:t>
      </w:r>
      <w:r w:rsidR="005277DF" w:rsidRPr="00D028A6">
        <w:rPr>
          <w:sz w:val="20"/>
          <w:szCs w:val="20"/>
        </w:rPr>
        <w:t>pendant une période de 5 ans à compter du paiement final de l’aide, les documents originaux papier</w:t>
      </w:r>
      <w:r w:rsidR="005277DF" w:rsidRPr="005277DF">
        <w:rPr>
          <w:sz w:val="20"/>
          <w:szCs w:val="20"/>
        </w:rPr>
        <w:t xml:space="preserve"> ou les documents, existants uniquement sous format électronique, permettant de vérifier la réalisation effective de l’opération (ex</w:t>
      </w:r>
      <w:r w:rsidR="00D028A6">
        <w:rPr>
          <w:sz w:val="20"/>
          <w:szCs w:val="20"/>
        </w:rPr>
        <w:t>emple :</w:t>
      </w:r>
      <w:r w:rsidR="005277DF" w:rsidRPr="005277DF">
        <w:rPr>
          <w:sz w:val="20"/>
          <w:szCs w:val="20"/>
        </w:rPr>
        <w:t xml:space="preserve"> factures et relevés de compte bancaire pour des dépenses matérielles)</w:t>
      </w:r>
    </w:p>
    <w:p w14:paraId="29E447D0" w14:textId="69E06FCE" w:rsidR="00BC257F" w:rsidRPr="00D028A6" w:rsidRDefault="009F4B40">
      <w:pPr>
        <w:spacing w:before="57"/>
        <w:jc w:val="both"/>
        <w:rPr>
          <w:sz w:val="20"/>
          <w:szCs w:val="20"/>
        </w:rPr>
      </w:pPr>
      <w:r w:rsidRPr="00D028A6">
        <w:rPr>
          <w:sz w:val="20"/>
          <w:szCs w:val="20"/>
        </w:rPr>
        <w:t>Le chef de file</w:t>
      </w:r>
      <w:r w:rsidR="00BC257F" w:rsidRPr="00D028A6">
        <w:rPr>
          <w:sz w:val="20"/>
          <w:szCs w:val="20"/>
        </w:rPr>
        <w:t xml:space="preserve"> répond aux demandes des corps de contrôle. Il a la charge de se rapprocher des partenaires en vue d'apporter les compléments demandés lors de ces contrôles. </w:t>
      </w:r>
    </w:p>
    <w:p w14:paraId="35A3C9BC" w14:textId="77777777" w:rsidR="00BC257F" w:rsidRPr="00127E9E" w:rsidRDefault="00BC257F">
      <w:pPr>
        <w:pStyle w:val="StandardSaisie"/>
        <w:rPr>
          <w:bCs w:val="0"/>
          <w:sz w:val="20"/>
          <w:szCs w:val="20"/>
          <w:highlight w:val="green"/>
        </w:rPr>
      </w:pPr>
    </w:p>
    <w:p w14:paraId="6E6003F2" w14:textId="77777777" w:rsidR="00BC257F" w:rsidRPr="006B3327" w:rsidRDefault="00BC257F">
      <w:pPr>
        <w:jc w:val="both"/>
        <w:rPr>
          <w:sz w:val="20"/>
          <w:szCs w:val="20"/>
        </w:rPr>
      </w:pPr>
      <w:r w:rsidRPr="006B3327">
        <w:rPr>
          <w:b/>
          <w:sz w:val="20"/>
          <w:szCs w:val="20"/>
          <w:u w:val="single"/>
        </w:rPr>
        <w:t>Article 5 :</w:t>
      </w:r>
      <w:r w:rsidRPr="006B3327">
        <w:rPr>
          <w:b/>
          <w:sz w:val="20"/>
          <w:szCs w:val="20"/>
        </w:rPr>
        <w:t xml:space="preserve"> Droits, obligations et responsabilité des partenaires</w:t>
      </w:r>
    </w:p>
    <w:p w14:paraId="748445AF" w14:textId="77777777" w:rsidR="00BC257F" w:rsidRPr="006B3327" w:rsidRDefault="00BC257F">
      <w:pPr>
        <w:jc w:val="both"/>
        <w:rPr>
          <w:sz w:val="20"/>
          <w:szCs w:val="20"/>
        </w:rPr>
      </w:pPr>
    </w:p>
    <w:p w14:paraId="117244A3" w14:textId="77777777" w:rsidR="00BC257F" w:rsidRPr="006B3327" w:rsidRDefault="00BC257F">
      <w:pPr>
        <w:jc w:val="both"/>
        <w:rPr>
          <w:sz w:val="20"/>
          <w:szCs w:val="20"/>
        </w:rPr>
      </w:pPr>
      <w:r w:rsidRPr="006B3327">
        <w:rPr>
          <w:b/>
          <w:i/>
          <w:sz w:val="20"/>
          <w:szCs w:val="20"/>
        </w:rPr>
        <w:tab/>
      </w:r>
      <w:r w:rsidRPr="006B3327">
        <w:rPr>
          <w:b/>
          <w:sz w:val="20"/>
          <w:szCs w:val="20"/>
        </w:rPr>
        <w:t>5-1 : Obligations et responsabilité des partenaires dans la mise en œuvre d’une partie de l’opération en tant que partenaire</w:t>
      </w:r>
    </w:p>
    <w:p w14:paraId="05E1BBED" w14:textId="3B61360B" w:rsidR="00BC257F" w:rsidRDefault="00BC257F">
      <w:pPr>
        <w:jc w:val="both"/>
        <w:rPr>
          <w:i/>
          <w:sz w:val="20"/>
          <w:szCs w:val="20"/>
        </w:rPr>
      </w:pPr>
      <w:r w:rsidRPr="006B3327">
        <w:rPr>
          <w:sz w:val="20"/>
          <w:szCs w:val="20"/>
        </w:rPr>
        <w:t>Chaque partenaire</w:t>
      </w:r>
      <w:r w:rsidR="001C5B0B" w:rsidRPr="006B3327">
        <w:rPr>
          <w:sz w:val="20"/>
          <w:szCs w:val="20"/>
        </w:rPr>
        <w:t xml:space="preserve"> </w:t>
      </w:r>
      <w:r w:rsidRPr="006B3327">
        <w:rPr>
          <w:sz w:val="20"/>
          <w:szCs w:val="20"/>
        </w:rPr>
        <w:t>accepte la coordination administrative, technique et financière du bénéficiaire chef de file.</w:t>
      </w:r>
      <w:r w:rsidR="00B46C6C" w:rsidRPr="006B3327">
        <w:rPr>
          <w:sz w:val="20"/>
          <w:szCs w:val="20"/>
        </w:rPr>
        <w:t xml:space="preserve"> </w:t>
      </w:r>
      <w:r w:rsidRPr="006B3327">
        <w:rPr>
          <w:sz w:val="20"/>
          <w:szCs w:val="20"/>
        </w:rPr>
        <w:t>Il</w:t>
      </w:r>
      <w:r w:rsidR="001C5B0B" w:rsidRPr="006B3327">
        <w:rPr>
          <w:sz w:val="20"/>
          <w:szCs w:val="20"/>
        </w:rPr>
        <w:t xml:space="preserve"> </w:t>
      </w:r>
      <w:r w:rsidRPr="006B3327">
        <w:rPr>
          <w:sz w:val="20"/>
          <w:szCs w:val="20"/>
        </w:rPr>
        <w:t>désigne un interlocuteur pour le suivi des actions afin de faciliter la coordination du bénéficiaire chef de</w:t>
      </w:r>
      <w:r w:rsidR="00B46C6C" w:rsidRPr="006B3327">
        <w:rPr>
          <w:sz w:val="20"/>
          <w:szCs w:val="20"/>
        </w:rPr>
        <w:t xml:space="preserve"> </w:t>
      </w:r>
      <w:r w:rsidRPr="006B3327">
        <w:rPr>
          <w:sz w:val="20"/>
          <w:szCs w:val="20"/>
        </w:rPr>
        <w:t>file</w:t>
      </w:r>
      <w:r w:rsidR="00D028A6">
        <w:rPr>
          <w:i/>
          <w:sz w:val="20"/>
          <w:szCs w:val="20"/>
        </w:rPr>
        <w:t>.</w:t>
      </w:r>
    </w:p>
    <w:p w14:paraId="1B63099B" w14:textId="77777777" w:rsidR="00D028A6" w:rsidRDefault="00D028A6">
      <w:pPr>
        <w:jc w:val="both"/>
        <w:rPr>
          <w:sz w:val="20"/>
          <w:szCs w:val="20"/>
        </w:rPr>
      </w:pPr>
    </w:p>
    <w:p w14:paraId="5FE418FC" w14:textId="52150D35" w:rsidR="00D028A6" w:rsidRPr="00D028A6" w:rsidRDefault="00D028A6">
      <w:pPr>
        <w:jc w:val="both"/>
        <w:rPr>
          <w:i/>
          <w:iCs/>
          <w:sz w:val="20"/>
          <w:szCs w:val="20"/>
        </w:rPr>
      </w:pPr>
      <w:r w:rsidRPr="00D028A6">
        <w:rPr>
          <w:i/>
          <w:iCs/>
          <w:sz w:val="20"/>
          <w:szCs w:val="20"/>
          <w:highlight w:val="green"/>
        </w:rPr>
        <w:t>Il est possible de lister ici les interlocuteurs désignés par chaque partenaire.</w:t>
      </w:r>
    </w:p>
    <w:p w14:paraId="5E6B8631" w14:textId="77777777" w:rsidR="00D028A6" w:rsidRPr="006B3327" w:rsidRDefault="00D028A6">
      <w:pPr>
        <w:jc w:val="both"/>
        <w:rPr>
          <w:sz w:val="20"/>
          <w:szCs w:val="20"/>
        </w:rPr>
      </w:pPr>
    </w:p>
    <w:p w14:paraId="3FF31531" w14:textId="77777777" w:rsidR="00BC257F" w:rsidRPr="006B3327" w:rsidRDefault="00BC257F">
      <w:pPr>
        <w:jc w:val="both"/>
        <w:rPr>
          <w:sz w:val="20"/>
          <w:szCs w:val="20"/>
        </w:rPr>
      </w:pPr>
      <w:r w:rsidRPr="006B3327">
        <w:rPr>
          <w:b/>
          <w:i/>
          <w:sz w:val="20"/>
          <w:szCs w:val="20"/>
        </w:rPr>
        <w:tab/>
      </w:r>
      <w:r w:rsidRPr="006B3327">
        <w:rPr>
          <w:b/>
          <w:sz w:val="20"/>
          <w:szCs w:val="20"/>
        </w:rPr>
        <w:t>5-2 : Obligations et responsabilité des partenaires en matière de gestion administrative et financière</w:t>
      </w:r>
    </w:p>
    <w:p w14:paraId="6B80C513" w14:textId="4328902D" w:rsidR="00BC257F" w:rsidRPr="006B3327" w:rsidRDefault="00BC257F">
      <w:pPr>
        <w:spacing w:before="57"/>
        <w:jc w:val="both"/>
        <w:rPr>
          <w:sz w:val="20"/>
          <w:szCs w:val="20"/>
        </w:rPr>
      </w:pPr>
      <w:r w:rsidRPr="006B3327">
        <w:rPr>
          <w:sz w:val="20"/>
          <w:szCs w:val="20"/>
        </w:rPr>
        <w:t xml:space="preserve">Chaque partenaire communique au bénéficiaire chef de file toute information et pièces nécessaires pour constituer la demande d’aide </w:t>
      </w:r>
      <w:r w:rsidR="00127E9E">
        <w:rPr>
          <w:sz w:val="20"/>
          <w:szCs w:val="20"/>
        </w:rPr>
        <w:t>FEADER</w:t>
      </w:r>
      <w:r w:rsidRPr="006B3327">
        <w:rPr>
          <w:sz w:val="20"/>
          <w:szCs w:val="20"/>
        </w:rPr>
        <w:t xml:space="preserve">. </w:t>
      </w:r>
    </w:p>
    <w:p w14:paraId="461566A8" w14:textId="77777777" w:rsidR="00BC257F" w:rsidRPr="006B3327" w:rsidRDefault="00BC257F">
      <w:pPr>
        <w:spacing w:before="57"/>
        <w:jc w:val="both"/>
        <w:rPr>
          <w:sz w:val="20"/>
          <w:szCs w:val="20"/>
        </w:rPr>
      </w:pPr>
      <w:r w:rsidRPr="006B3327">
        <w:rPr>
          <w:sz w:val="20"/>
          <w:szCs w:val="20"/>
        </w:rPr>
        <w:t>Il communique au bénéficiaire chef de file toutes pièces complémentaires sollicitées lors de l’instruction du dossier.</w:t>
      </w:r>
    </w:p>
    <w:p w14:paraId="3E102581" w14:textId="73516A08" w:rsidR="00BC257F" w:rsidRPr="006B3327" w:rsidRDefault="00BC257F">
      <w:pPr>
        <w:spacing w:before="57"/>
        <w:jc w:val="both"/>
        <w:rPr>
          <w:sz w:val="20"/>
          <w:szCs w:val="20"/>
        </w:rPr>
      </w:pPr>
      <w:r w:rsidRPr="006B3327">
        <w:rPr>
          <w:sz w:val="20"/>
          <w:szCs w:val="20"/>
        </w:rPr>
        <w:t xml:space="preserve">Il informe le bénéficiaire chef de file du démarrage effectif des actions et de leurs exécutions conformément au calendrier, aux modalités et aux délais prévus dans le présent acte. En cas d’abandon/de renoncement au projet, le partenaire </w:t>
      </w:r>
      <w:r w:rsidR="000C2344">
        <w:rPr>
          <w:sz w:val="20"/>
          <w:szCs w:val="20"/>
        </w:rPr>
        <w:t xml:space="preserve">en </w:t>
      </w:r>
      <w:r w:rsidRPr="006B3327">
        <w:rPr>
          <w:sz w:val="20"/>
          <w:szCs w:val="20"/>
        </w:rPr>
        <w:t>informe le bénéficiaire chef de file. Le chef de file communique cette information à l’autorité de gestion dans les meilleurs délais pour réajuster le plan de financement et procéder le cas échéant à un avenant.</w:t>
      </w:r>
    </w:p>
    <w:p w14:paraId="0C7BA3FA" w14:textId="355D0CD6" w:rsidR="00BC257F" w:rsidRPr="006B3327" w:rsidRDefault="00BC257F">
      <w:pPr>
        <w:spacing w:before="57"/>
        <w:jc w:val="both"/>
        <w:rPr>
          <w:sz w:val="20"/>
          <w:szCs w:val="20"/>
        </w:rPr>
      </w:pPr>
      <w:r w:rsidRPr="006B3327">
        <w:rPr>
          <w:sz w:val="20"/>
          <w:szCs w:val="20"/>
        </w:rPr>
        <w:t>Il transmet au bénéficiaire chef de file toute information et pièces justificatives nécessaires (comptables et non comptables) des actions pour la demande de paiement de l’opération</w:t>
      </w:r>
      <w:r w:rsidR="00127E9E">
        <w:rPr>
          <w:sz w:val="20"/>
          <w:szCs w:val="20"/>
        </w:rPr>
        <w:t>.</w:t>
      </w:r>
      <w:r w:rsidRPr="006B3327">
        <w:rPr>
          <w:sz w:val="20"/>
          <w:szCs w:val="20"/>
        </w:rPr>
        <w:t xml:space="preserve"> </w:t>
      </w:r>
    </w:p>
    <w:p w14:paraId="7E4E66B0" w14:textId="43A12B75" w:rsidR="00BC257F" w:rsidRPr="006B3327" w:rsidRDefault="00BC257F">
      <w:pPr>
        <w:spacing w:before="57"/>
        <w:jc w:val="both"/>
        <w:rPr>
          <w:sz w:val="20"/>
          <w:szCs w:val="20"/>
        </w:rPr>
      </w:pPr>
      <w:r w:rsidRPr="006B3327">
        <w:rPr>
          <w:sz w:val="20"/>
          <w:szCs w:val="20"/>
        </w:rPr>
        <w:t>Il informe régulièrement le bénéficiaire chef de file de l’avancement général de l’opération, et de</w:t>
      </w:r>
      <w:r w:rsidR="00127E9E">
        <w:rPr>
          <w:sz w:val="20"/>
          <w:szCs w:val="20"/>
        </w:rPr>
        <w:t>s éventuelles</w:t>
      </w:r>
      <w:r w:rsidRPr="006B3327">
        <w:rPr>
          <w:sz w:val="20"/>
          <w:szCs w:val="20"/>
        </w:rPr>
        <w:t xml:space="preserve"> modifications des actions ou de retard de ces actions.</w:t>
      </w:r>
    </w:p>
    <w:p w14:paraId="20C668F9" w14:textId="77777777" w:rsidR="00BC257F" w:rsidRPr="006B3327" w:rsidRDefault="00BC257F">
      <w:pPr>
        <w:spacing w:before="57"/>
        <w:jc w:val="both"/>
        <w:rPr>
          <w:sz w:val="20"/>
          <w:szCs w:val="20"/>
        </w:rPr>
      </w:pPr>
      <w:r w:rsidRPr="006B3327">
        <w:rPr>
          <w:sz w:val="20"/>
          <w:szCs w:val="20"/>
        </w:rPr>
        <w:t>Il communique au bénéficiaire chef de file toute information et pièces nécessaires permettant de répondre aux demandes des corps de contrôles dans les délais requis.</w:t>
      </w:r>
    </w:p>
    <w:p w14:paraId="76B5D5D2" w14:textId="77777777" w:rsidR="00BC257F" w:rsidRPr="006B3327" w:rsidRDefault="00BC257F">
      <w:pPr>
        <w:spacing w:before="57"/>
        <w:jc w:val="both"/>
        <w:rPr>
          <w:i/>
          <w:iCs/>
          <w:sz w:val="20"/>
          <w:szCs w:val="20"/>
        </w:rPr>
      </w:pPr>
      <w:r w:rsidRPr="006B3327">
        <w:rPr>
          <w:sz w:val="20"/>
          <w:szCs w:val="20"/>
        </w:rPr>
        <w:t>Sur demande motivée du chef de file, il procède au remboursement effectif des sommes indûment perçues, et ce dans les meilleurs délais.</w:t>
      </w:r>
    </w:p>
    <w:p w14:paraId="38D8D06D" w14:textId="77777777" w:rsidR="00BC257F" w:rsidRPr="006B3327" w:rsidRDefault="00BC257F">
      <w:pPr>
        <w:jc w:val="both"/>
        <w:rPr>
          <w:i/>
          <w:iCs/>
          <w:sz w:val="20"/>
          <w:szCs w:val="20"/>
        </w:rPr>
      </w:pPr>
    </w:p>
    <w:p w14:paraId="54A8D675" w14:textId="47084ABE" w:rsidR="00BC257F" w:rsidRPr="006B3327" w:rsidRDefault="00BC257F">
      <w:pPr>
        <w:jc w:val="both"/>
        <w:rPr>
          <w:sz w:val="20"/>
          <w:szCs w:val="20"/>
        </w:rPr>
      </w:pPr>
      <w:r w:rsidRPr="006B3327">
        <w:rPr>
          <w:b/>
          <w:i/>
          <w:sz w:val="20"/>
          <w:szCs w:val="20"/>
        </w:rPr>
        <w:lastRenderedPageBreak/>
        <w:tab/>
      </w:r>
    </w:p>
    <w:p w14:paraId="6C382510" w14:textId="4479F2D6" w:rsidR="00BC257F" w:rsidRPr="006B3327" w:rsidRDefault="00BC257F">
      <w:pPr>
        <w:jc w:val="both"/>
        <w:rPr>
          <w:sz w:val="20"/>
          <w:szCs w:val="20"/>
        </w:rPr>
      </w:pPr>
      <w:r w:rsidRPr="006B3327">
        <w:rPr>
          <w:b/>
          <w:i/>
          <w:sz w:val="20"/>
          <w:szCs w:val="20"/>
        </w:rPr>
        <w:tab/>
      </w:r>
      <w:r w:rsidRPr="006B3327">
        <w:rPr>
          <w:b/>
          <w:sz w:val="20"/>
          <w:szCs w:val="20"/>
        </w:rPr>
        <w:t>5-</w:t>
      </w:r>
      <w:r w:rsidR="00B50E5E">
        <w:rPr>
          <w:b/>
          <w:sz w:val="20"/>
          <w:szCs w:val="20"/>
        </w:rPr>
        <w:t>3</w:t>
      </w:r>
      <w:r w:rsidRPr="006B3327">
        <w:rPr>
          <w:b/>
          <w:sz w:val="20"/>
          <w:szCs w:val="20"/>
        </w:rPr>
        <w:t xml:space="preserve"> : Obligation des partenaires de se conformer à la réglementation européenne, nationale et aux dispositions </w:t>
      </w:r>
      <w:r w:rsidR="009345B7">
        <w:rPr>
          <w:b/>
          <w:sz w:val="20"/>
          <w:szCs w:val="20"/>
        </w:rPr>
        <w:t>régional</w:t>
      </w:r>
      <w:r w:rsidR="00B50E5E">
        <w:rPr>
          <w:b/>
          <w:sz w:val="20"/>
          <w:szCs w:val="20"/>
        </w:rPr>
        <w:t>es</w:t>
      </w:r>
      <w:r w:rsidR="009345B7">
        <w:rPr>
          <w:b/>
          <w:sz w:val="20"/>
          <w:szCs w:val="20"/>
        </w:rPr>
        <w:t xml:space="preserve"> </w:t>
      </w:r>
    </w:p>
    <w:p w14:paraId="64DD39F6" w14:textId="4E29EB86" w:rsidR="00BC257F" w:rsidRPr="006B3327" w:rsidRDefault="00BC257F">
      <w:pPr>
        <w:spacing w:before="57"/>
        <w:jc w:val="both"/>
        <w:rPr>
          <w:sz w:val="20"/>
          <w:szCs w:val="20"/>
        </w:rPr>
      </w:pPr>
      <w:r w:rsidRPr="006B3327">
        <w:rPr>
          <w:sz w:val="20"/>
          <w:szCs w:val="20"/>
        </w:rPr>
        <w:t>Chaque partenaire s’engage à respecter les règles d’éligibilité et de justification des dépenses</w:t>
      </w:r>
      <w:r w:rsidR="00D028A6">
        <w:rPr>
          <w:sz w:val="20"/>
          <w:szCs w:val="20"/>
        </w:rPr>
        <w:t>, ainsi que</w:t>
      </w:r>
      <w:r w:rsidRPr="006B3327">
        <w:rPr>
          <w:sz w:val="20"/>
          <w:szCs w:val="20"/>
        </w:rPr>
        <w:t xml:space="preserve"> les règles sectorielles</w:t>
      </w:r>
      <w:r w:rsidR="00B50E5E">
        <w:rPr>
          <w:sz w:val="20"/>
          <w:szCs w:val="20"/>
        </w:rPr>
        <w:t>,</w:t>
      </w:r>
      <w:r w:rsidRPr="006B3327">
        <w:rPr>
          <w:sz w:val="20"/>
          <w:szCs w:val="20"/>
        </w:rPr>
        <w:t xml:space="preserve"> notamment celles concernant la commande publique</w:t>
      </w:r>
      <w:r w:rsidR="00B50E5E">
        <w:rPr>
          <w:sz w:val="20"/>
          <w:szCs w:val="20"/>
        </w:rPr>
        <w:t xml:space="preserve">, </w:t>
      </w:r>
      <w:r w:rsidRPr="006B3327">
        <w:rPr>
          <w:sz w:val="20"/>
          <w:szCs w:val="20"/>
        </w:rPr>
        <w:t xml:space="preserve">et </w:t>
      </w:r>
      <w:r w:rsidR="00D028A6">
        <w:rPr>
          <w:sz w:val="20"/>
          <w:szCs w:val="20"/>
        </w:rPr>
        <w:t xml:space="preserve">à </w:t>
      </w:r>
      <w:r w:rsidRPr="006B3327">
        <w:rPr>
          <w:sz w:val="20"/>
          <w:szCs w:val="20"/>
        </w:rPr>
        <w:t>communique</w:t>
      </w:r>
      <w:r w:rsidR="00D028A6">
        <w:rPr>
          <w:sz w:val="20"/>
          <w:szCs w:val="20"/>
        </w:rPr>
        <w:t>r</w:t>
      </w:r>
      <w:r w:rsidRPr="006B3327">
        <w:rPr>
          <w:sz w:val="20"/>
          <w:szCs w:val="20"/>
        </w:rPr>
        <w:t xml:space="preserve"> toute pièce justificative.</w:t>
      </w:r>
    </w:p>
    <w:p w14:paraId="6D594DC8" w14:textId="77777777" w:rsidR="00BC257F" w:rsidRPr="006B3327" w:rsidRDefault="00BC257F">
      <w:pPr>
        <w:jc w:val="both"/>
        <w:rPr>
          <w:sz w:val="20"/>
          <w:szCs w:val="20"/>
        </w:rPr>
      </w:pPr>
    </w:p>
    <w:p w14:paraId="1609D1F1" w14:textId="77777777" w:rsidR="00BC257F" w:rsidRDefault="00BC257F">
      <w:pPr>
        <w:jc w:val="both"/>
        <w:rPr>
          <w:sz w:val="20"/>
          <w:szCs w:val="20"/>
        </w:rPr>
      </w:pPr>
      <w:r w:rsidRPr="006B3327">
        <w:rPr>
          <w:sz w:val="20"/>
          <w:szCs w:val="20"/>
        </w:rPr>
        <w:t>Chaque partenaire est responsable des dépenses présentées (au titre des actions qu’il a menées) et figurant dans la demande de paiement. En cas d’irrégularités portant sur ces dépenses, le partenaire assumera les conséquences des irrégularités constatées.</w:t>
      </w:r>
    </w:p>
    <w:p w14:paraId="392D890F" w14:textId="77777777" w:rsidR="00BC257F" w:rsidRPr="006B3327" w:rsidRDefault="00BC257F">
      <w:pPr>
        <w:jc w:val="both"/>
        <w:rPr>
          <w:sz w:val="20"/>
          <w:szCs w:val="20"/>
        </w:rPr>
      </w:pPr>
    </w:p>
    <w:p w14:paraId="22EFC869" w14:textId="5CEE68C8" w:rsidR="00BC257F" w:rsidRPr="00D028A6" w:rsidRDefault="00BC257F">
      <w:pPr>
        <w:jc w:val="both"/>
        <w:rPr>
          <w:sz w:val="20"/>
          <w:szCs w:val="20"/>
        </w:rPr>
      </w:pPr>
      <w:r w:rsidRPr="006B3327">
        <w:rPr>
          <w:b/>
          <w:i/>
          <w:sz w:val="20"/>
          <w:szCs w:val="20"/>
        </w:rPr>
        <w:tab/>
      </w:r>
      <w:r w:rsidRPr="00D028A6">
        <w:rPr>
          <w:b/>
          <w:sz w:val="20"/>
          <w:szCs w:val="20"/>
        </w:rPr>
        <w:t>5-</w:t>
      </w:r>
      <w:r w:rsidR="00B50E5E" w:rsidRPr="00D028A6">
        <w:rPr>
          <w:b/>
          <w:sz w:val="20"/>
          <w:szCs w:val="20"/>
        </w:rPr>
        <w:t>4</w:t>
      </w:r>
      <w:r w:rsidRPr="00D028A6">
        <w:rPr>
          <w:b/>
          <w:sz w:val="20"/>
          <w:szCs w:val="20"/>
        </w:rPr>
        <w:t xml:space="preserve"> : Obligation des partenaires en matière de contrôles/d’audits au niveau national et européen</w:t>
      </w:r>
    </w:p>
    <w:p w14:paraId="63E83451" w14:textId="0A39CC23" w:rsidR="00BC257F" w:rsidRPr="00D028A6" w:rsidRDefault="00BC257F">
      <w:pPr>
        <w:spacing w:before="57"/>
        <w:jc w:val="both"/>
        <w:rPr>
          <w:sz w:val="20"/>
          <w:szCs w:val="20"/>
        </w:rPr>
      </w:pPr>
      <w:r w:rsidRPr="00D028A6">
        <w:rPr>
          <w:sz w:val="20"/>
          <w:szCs w:val="20"/>
        </w:rPr>
        <w:t xml:space="preserve">Chaque partenaire est tenu de se soumettre aux contrôles/audits sur pièces et sur place menés au niveau </w:t>
      </w:r>
      <w:r w:rsidR="00D028A6">
        <w:rPr>
          <w:sz w:val="20"/>
          <w:szCs w:val="20"/>
        </w:rPr>
        <w:t xml:space="preserve">régional, </w:t>
      </w:r>
      <w:r w:rsidRPr="00D028A6">
        <w:rPr>
          <w:sz w:val="20"/>
          <w:szCs w:val="20"/>
        </w:rPr>
        <w:t>national et européen.</w:t>
      </w:r>
    </w:p>
    <w:p w14:paraId="5E2BEEE6" w14:textId="77777777" w:rsidR="00BC257F" w:rsidRPr="006B3327" w:rsidRDefault="00BC257F">
      <w:pPr>
        <w:spacing w:before="57"/>
        <w:jc w:val="both"/>
        <w:rPr>
          <w:sz w:val="20"/>
          <w:szCs w:val="20"/>
        </w:rPr>
      </w:pPr>
      <w:r w:rsidRPr="00D028A6">
        <w:rPr>
          <w:sz w:val="20"/>
          <w:szCs w:val="20"/>
        </w:rPr>
        <w:t>Il transmet au bénéficiaire chef de file toute information et pièces nécessaires en lien avec l’action permettant de répondre aux demandes des corps de contrôle/d’audit dans les délais requis.</w:t>
      </w:r>
    </w:p>
    <w:p w14:paraId="5678E7D6" w14:textId="77777777" w:rsidR="00BC257F" w:rsidRPr="006B3327" w:rsidRDefault="00BC257F">
      <w:pPr>
        <w:jc w:val="both"/>
        <w:rPr>
          <w:sz w:val="20"/>
          <w:szCs w:val="20"/>
        </w:rPr>
      </w:pPr>
    </w:p>
    <w:p w14:paraId="2852C6D5" w14:textId="77777777" w:rsidR="00BC257F" w:rsidRPr="006B3327" w:rsidRDefault="00BC257F">
      <w:pPr>
        <w:jc w:val="both"/>
        <w:rPr>
          <w:sz w:val="20"/>
          <w:szCs w:val="20"/>
        </w:rPr>
      </w:pPr>
      <w:r w:rsidRPr="006B3327">
        <w:rPr>
          <w:b/>
          <w:sz w:val="20"/>
          <w:szCs w:val="20"/>
          <w:u w:val="single"/>
        </w:rPr>
        <w:t>Article 6</w:t>
      </w:r>
      <w:r w:rsidRPr="006B3327">
        <w:rPr>
          <w:b/>
          <w:sz w:val="20"/>
          <w:szCs w:val="20"/>
        </w:rPr>
        <w:t xml:space="preserve"> : Modalités de gestion financière</w:t>
      </w:r>
    </w:p>
    <w:p w14:paraId="0AA2B086" w14:textId="77777777" w:rsidR="001C5B0B" w:rsidRPr="006B3327" w:rsidRDefault="001C5B0B">
      <w:pPr>
        <w:jc w:val="both"/>
        <w:rPr>
          <w:sz w:val="20"/>
          <w:szCs w:val="20"/>
        </w:rPr>
      </w:pPr>
    </w:p>
    <w:p w14:paraId="1E5AC1AC" w14:textId="757D6766" w:rsidR="00BC257F" w:rsidRPr="006B3327" w:rsidRDefault="00BC257F">
      <w:pPr>
        <w:jc w:val="both"/>
        <w:rPr>
          <w:sz w:val="20"/>
          <w:szCs w:val="20"/>
        </w:rPr>
      </w:pPr>
      <w:r w:rsidRPr="00B02299">
        <w:rPr>
          <w:sz w:val="20"/>
          <w:szCs w:val="20"/>
        </w:rPr>
        <w:t xml:space="preserve">Un tableau présente pour chaque partenaire le montant de l’aide </w:t>
      </w:r>
      <w:r w:rsidR="002A2368" w:rsidRPr="00B02299">
        <w:rPr>
          <w:sz w:val="20"/>
          <w:szCs w:val="20"/>
        </w:rPr>
        <w:t>FEADER</w:t>
      </w:r>
      <w:r w:rsidRPr="00B02299">
        <w:rPr>
          <w:sz w:val="20"/>
          <w:szCs w:val="20"/>
        </w:rPr>
        <w:t xml:space="preserve"> à verser sous réserve de la réalisation de l’opération et du respect de la réglementation en vigueur (</w:t>
      </w:r>
      <w:r w:rsidRPr="00B02299">
        <w:rPr>
          <w:b/>
          <w:sz w:val="20"/>
          <w:szCs w:val="20"/>
        </w:rPr>
        <w:t xml:space="preserve">Annexe </w:t>
      </w:r>
      <w:r w:rsidR="00BB567C" w:rsidRPr="00B02299">
        <w:rPr>
          <w:b/>
          <w:sz w:val="20"/>
          <w:szCs w:val="20"/>
        </w:rPr>
        <w:t>2)</w:t>
      </w:r>
      <w:r w:rsidRPr="00B02299">
        <w:rPr>
          <w:b/>
          <w:sz w:val="20"/>
          <w:szCs w:val="20"/>
        </w:rPr>
        <w:t xml:space="preserve">. </w:t>
      </w:r>
      <w:r w:rsidRPr="00B02299">
        <w:rPr>
          <w:sz w:val="20"/>
          <w:szCs w:val="20"/>
        </w:rPr>
        <w:t>Il s’agit d’un montant prévisionnel. Le montant définitif des dépenses sera calculé en fonction des dépenses éligibles, payées et justifiées.</w:t>
      </w:r>
    </w:p>
    <w:p w14:paraId="1AC4B7C8" w14:textId="77777777" w:rsidR="00BC257F" w:rsidRPr="006B3327" w:rsidRDefault="00BC257F">
      <w:pPr>
        <w:jc w:val="both"/>
        <w:rPr>
          <w:sz w:val="20"/>
          <w:szCs w:val="20"/>
        </w:rPr>
      </w:pPr>
    </w:p>
    <w:p w14:paraId="07CB3466" w14:textId="77777777" w:rsidR="00BC257F" w:rsidRPr="006B3327" w:rsidRDefault="00BC257F">
      <w:pPr>
        <w:jc w:val="both"/>
        <w:rPr>
          <w:sz w:val="20"/>
          <w:szCs w:val="20"/>
        </w:rPr>
      </w:pPr>
      <w:r w:rsidRPr="006B3327">
        <w:rPr>
          <w:b/>
          <w:i/>
          <w:sz w:val="20"/>
          <w:szCs w:val="20"/>
        </w:rPr>
        <w:tab/>
      </w:r>
      <w:r w:rsidRPr="006B3327">
        <w:rPr>
          <w:b/>
          <w:sz w:val="20"/>
          <w:szCs w:val="20"/>
        </w:rPr>
        <w:t>6-</w:t>
      </w:r>
      <w:r w:rsidR="001C5B0B" w:rsidRPr="006B3327">
        <w:rPr>
          <w:b/>
          <w:sz w:val="20"/>
          <w:szCs w:val="20"/>
        </w:rPr>
        <w:t xml:space="preserve">1 </w:t>
      </w:r>
      <w:r w:rsidRPr="006B3327">
        <w:rPr>
          <w:b/>
          <w:sz w:val="20"/>
          <w:szCs w:val="20"/>
        </w:rPr>
        <w:t xml:space="preserve">: Modalités de versement des fonds européens au bénéficiaire chef de file </w:t>
      </w:r>
    </w:p>
    <w:p w14:paraId="19A5DE23" w14:textId="77777777" w:rsidR="00BC257F" w:rsidRPr="006B3327" w:rsidRDefault="00BC257F">
      <w:pPr>
        <w:spacing w:before="57"/>
        <w:jc w:val="both"/>
        <w:rPr>
          <w:sz w:val="20"/>
          <w:szCs w:val="20"/>
        </w:rPr>
      </w:pPr>
      <w:r w:rsidRPr="006B3327">
        <w:rPr>
          <w:sz w:val="20"/>
          <w:szCs w:val="20"/>
        </w:rPr>
        <w:t>Le bénéficiaire chef de file prépare et consolide une demande de paiement et la transmet à l’autorité de gestion. Il sollicite au nom de tous les partenaires la subvention européenne qu’il perçoit intégralement</w:t>
      </w:r>
      <w:r w:rsidR="00096ADB">
        <w:rPr>
          <w:sz w:val="20"/>
          <w:szCs w:val="20"/>
        </w:rPr>
        <w:t>.</w:t>
      </w:r>
      <w:r w:rsidRPr="006B3327">
        <w:rPr>
          <w:sz w:val="20"/>
          <w:szCs w:val="20"/>
        </w:rPr>
        <w:t xml:space="preserve"> </w:t>
      </w:r>
    </w:p>
    <w:p w14:paraId="0B479738" w14:textId="77777777" w:rsidR="00BC257F" w:rsidRPr="006B3327" w:rsidRDefault="00BC257F">
      <w:pPr>
        <w:spacing w:before="57"/>
        <w:jc w:val="both"/>
        <w:rPr>
          <w:sz w:val="20"/>
          <w:szCs w:val="20"/>
        </w:rPr>
      </w:pPr>
      <w:r w:rsidRPr="006B3327">
        <w:rPr>
          <w:sz w:val="20"/>
          <w:szCs w:val="20"/>
        </w:rPr>
        <w:t>L</w:t>
      </w:r>
      <w:r w:rsidR="007B070D">
        <w:rPr>
          <w:sz w:val="20"/>
          <w:szCs w:val="20"/>
        </w:rPr>
        <w:t>’Autorité de gestion</w:t>
      </w:r>
      <w:r w:rsidRPr="006B3327">
        <w:rPr>
          <w:sz w:val="20"/>
          <w:szCs w:val="20"/>
        </w:rPr>
        <w:t xml:space="preserve"> s’assure de la conformité des dépenses présentées dans la demande de paiement du bénéficiaire chef de file et des pièces justificatives correspondantes.</w:t>
      </w:r>
    </w:p>
    <w:p w14:paraId="54810327" w14:textId="492715C4" w:rsidR="00BC257F" w:rsidRPr="006B3327" w:rsidRDefault="00BC257F">
      <w:pPr>
        <w:spacing w:before="57"/>
        <w:jc w:val="both"/>
        <w:rPr>
          <w:sz w:val="20"/>
          <w:szCs w:val="20"/>
        </w:rPr>
      </w:pPr>
      <w:r w:rsidRPr="006B3327">
        <w:rPr>
          <w:sz w:val="20"/>
          <w:szCs w:val="20"/>
        </w:rPr>
        <w:t>L'</w:t>
      </w:r>
      <w:r w:rsidR="004774B2">
        <w:rPr>
          <w:sz w:val="20"/>
          <w:szCs w:val="20"/>
        </w:rPr>
        <w:t xml:space="preserve">organisme payeur </w:t>
      </w:r>
      <w:r w:rsidRPr="006B3327">
        <w:rPr>
          <w:sz w:val="20"/>
          <w:szCs w:val="20"/>
        </w:rPr>
        <w:t>verse intégralement le montant de la subvention européenne au bénéficiaire chef de file correspondant aux dépenses présentées dans la demande de paiement</w:t>
      </w:r>
      <w:r w:rsidR="00BB567C">
        <w:rPr>
          <w:sz w:val="20"/>
          <w:szCs w:val="20"/>
        </w:rPr>
        <w:t xml:space="preserve"> et éligibles</w:t>
      </w:r>
      <w:r w:rsidRPr="006B3327">
        <w:rPr>
          <w:sz w:val="20"/>
          <w:szCs w:val="20"/>
        </w:rPr>
        <w:t>.</w:t>
      </w:r>
    </w:p>
    <w:p w14:paraId="7462D7C4" w14:textId="16D5A2D7" w:rsidR="00BC257F" w:rsidRPr="006B3327" w:rsidRDefault="00BC257F">
      <w:pPr>
        <w:spacing w:before="57"/>
        <w:jc w:val="both"/>
        <w:rPr>
          <w:sz w:val="20"/>
          <w:szCs w:val="20"/>
        </w:rPr>
      </w:pPr>
      <w:r w:rsidRPr="006B3327">
        <w:rPr>
          <w:sz w:val="20"/>
          <w:szCs w:val="20"/>
        </w:rPr>
        <w:t>Le bénéficiaire chef de file transfère le montant de la subvention européenne aux partenaires du projet selon les modalités de répartition financière fixées dans la présente convention</w:t>
      </w:r>
      <w:r w:rsidR="00096ADB">
        <w:rPr>
          <w:sz w:val="20"/>
          <w:szCs w:val="20"/>
        </w:rPr>
        <w:t xml:space="preserve"> </w:t>
      </w:r>
      <w:r w:rsidR="00096ADB" w:rsidRPr="006B3327">
        <w:rPr>
          <w:sz w:val="20"/>
          <w:szCs w:val="20"/>
        </w:rPr>
        <w:t>(</w:t>
      </w:r>
      <w:r w:rsidR="0001724B">
        <w:rPr>
          <w:sz w:val="20"/>
          <w:szCs w:val="20"/>
        </w:rPr>
        <w:t>et complétées le cas échéant</w:t>
      </w:r>
      <w:r w:rsidR="00096ADB" w:rsidRPr="006B3327">
        <w:rPr>
          <w:sz w:val="20"/>
          <w:szCs w:val="20"/>
        </w:rPr>
        <w:t xml:space="preserve"> </w:t>
      </w:r>
      <w:r w:rsidR="0001724B">
        <w:rPr>
          <w:sz w:val="20"/>
          <w:szCs w:val="20"/>
        </w:rPr>
        <w:t>dans l’</w:t>
      </w:r>
      <w:r w:rsidR="00096ADB" w:rsidRPr="006B3327">
        <w:rPr>
          <w:b/>
          <w:sz w:val="20"/>
          <w:szCs w:val="20"/>
        </w:rPr>
        <w:t xml:space="preserve">Annexe 4 : </w:t>
      </w:r>
      <w:r w:rsidR="00096ADB" w:rsidRPr="006B3327">
        <w:rPr>
          <w:rFonts w:eastAsia="Arial" w:cs="Calibri"/>
          <w:b/>
          <w:bCs/>
          <w:color w:val="000000"/>
          <w:sz w:val="20"/>
          <w:szCs w:val="20"/>
        </w:rPr>
        <w:t>Modalités de répartition de versement des aides européennes aux partenaires</w:t>
      </w:r>
      <w:r w:rsidR="00096ADB" w:rsidRPr="006B3327">
        <w:rPr>
          <w:sz w:val="20"/>
          <w:szCs w:val="20"/>
        </w:rPr>
        <w:t>).</w:t>
      </w:r>
    </w:p>
    <w:p w14:paraId="0EFC69ED" w14:textId="77777777" w:rsidR="001C5B0B" w:rsidRPr="006B3327" w:rsidRDefault="001C5B0B">
      <w:pPr>
        <w:jc w:val="both"/>
        <w:rPr>
          <w:sz w:val="20"/>
          <w:szCs w:val="20"/>
        </w:rPr>
      </w:pPr>
    </w:p>
    <w:p w14:paraId="047855FC" w14:textId="77777777" w:rsidR="00B46C6C" w:rsidRPr="006B3327" w:rsidRDefault="00B46C6C">
      <w:pPr>
        <w:jc w:val="both"/>
        <w:rPr>
          <w:b/>
          <w:sz w:val="20"/>
          <w:szCs w:val="20"/>
        </w:rPr>
      </w:pPr>
    </w:p>
    <w:p w14:paraId="17875075" w14:textId="26F36300" w:rsidR="001C5B0B" w:rsidRPr="006B3327" w:rsidRDefault="001C5B0B" w:rsidP="00F56D64">
      <w:pPr>
        <w:ind w:firstLine="720"/>
        <w:jc w:val="both"/>
        <w:rPr>
          <w:b/>
          <w:sz w:val="20"/>
          <w:szCs w:val="20"/>
        </w:rPr>
      </w:pPr>
      <w:r w:rsidRPr="006B3327">
        <w:rPr>
          <w:b/>
          <w:sz w:val="20"/>
          <w:szCs w:val="20"/>
        </w:rPr>
        <w:t>6</w:t>
      </w:r>
      <w:r w:rsidR="00BB567C">
        <w:rPr>
          <w:b/>
          <w:sz w:val="20"/>
          <w:szCs w:val="20"/>
        </w:rPr>
        <w:t>-</w:t>
      </w:r>
      <w:r w:rsidRPr="006B3327">
        <w:rPr>
          <w:b/>
          <w:sz w:val="20"/>
          <w:szCs w:val="20"/>
        </w:rPr>
        <w:t>2 : Modalités de répartition de l’aide européenne perçue par le chef de file bénéficiaire aux partenaires</w:t>
      </w:r>
    </w:p>
    <w:p w14:paraId="03C750A2" w14:textId="31F229E9" w:rsidR="00BC257F" w:rsidRDefault="001C5B0B" w:rsidP="001C5B0B">
      <w:pPr>
        <w:jc w:val="both"/>
        <w:rPr>
          <w:sz w:val="20"/>
          <w:szCs w:val="20"/>
        </w:rPr>
      </w:pPr>
      <w:r w:rsidRPr="006B3327">
        <w:rPr>
          <w:sz w:val="20"/>
          <w:szCs w:val="20"/>
        </w:rPr>
        <w:t xml:space="preserve">Un tableau présente pour chaque partenaire le montant de l’aide européenne prévisionnelle, sous réserve de la réalisation de l’opération et du respect de la règlementation en vigueur (Annexe </w:t>
      </w:r>
      <w:r w:rsidR="00333EDF" w:rsidRPr="006B3327">
        <w:rPr>
          <w:sz w:val="20"/>
          <w:szCs w:val="20"/>
        </w:rPr>
        <w:t>2</w:t>
      </w:r>
      <w:r w:rsidRPr="006B3327">
        <w:rPr>
          <w:sz w:val="20"/>
          <w:szCs w:val="20"/>
        </w:rPr>
        <w:t>)</w:t>
      </w:r>
      <w:r w:rsidR="00BB567C">
        <w:rPr>
          <w:sz w:val="20"/>
          <w:szCs w:val="20"/>
        </w:rPr>
        <w:t xml:space="preserve">. </w:t>
      </w:r>
    </w:p>
    <w:p w14:paraId="323E9BFF" w14:textId="77777777" w:rsidR="00BB567C" w:rsidRPr="006B3327" w:rsidRDefault="00BB567C" w:rsidP="001C5B0B">
      <w:pPr>
        <w:jc w:val="both"/>
        <w:rPr>
          <w:sz w:val="20"/>
          <w:szCs w:val="20"/>
        </w:rPr>
      </w:pPr>
    </w:p>
    <w:p w14:paraId="106CFF3E" w14:textId="77777777" w:rsidR="0049693D" w:rsidRPr="006B3327" w:rsidRDefault="0049693D" w:rsidP="001C5B0B">
      <w:pPr>
        <w:jc w:val="both"/>
        <w:rPr>
          <w:sz w:val="20"/>
          <w:szCs w:val="20"/>
        </w:rPr>
      </w:pPr>
    </w:p>
    <w:p w14:paraId="40889D54" w14:textId="77777777" w:rsidR="00BC257F" w:rsidRPr="006B3327" w:rsidRDefault="00BC257F">
      <w:pPr>
        <w:jc w:val="both"/>
        <w:rPr>
          <w:b/>
          <w:sz w:val="20"/>
          <w:szCs w:val="20"/>
        </w:rPr>
      </w:pPr>
      <w:r w:rsidRPr="006B3327">
        <w:rPr>
          <w:b/>
          <w:sz w:val="20"/>
          <w:szCs w:val="20"/>
        </w:rPr>
        <w:tab/>
        <w:t>6-3 : Modalités de recouvrement en cas d’indus</w:t>
      </w:r>
    </w:p>
    <w:p w14:paraId="54087502" w14:textId="77777777" w:rsidR="001C5B0B" w:rsidRPr="006B3327" w:rsidRDefault="001C5B0B" w:rsidP="001C5B0B">
      <w:pPr>
        <w:jc w:val="both"/>
        <w:rPr>
          <w:sz w:val="20"/>
          <w:szCs w:val="20"/>
        </w:rPr>
      </w:pPr>
      <w:r w:rsidRPr="006B3327">
        <w:rPr>
          <w:sz w:val="20"/>
          <w:szCs w:val="20"/>
        </w:rPr>
        <w:t>Le bénéficiaire chef de file rembourse à l’</w:t>
      </w:r>
      <w:r w:rsidR="007B070D">
        <w:rPr>
          <w:sz w:val="20"/>
          <w:szCs w:val="20"/>
        </w:rPr>
        <w:t>A</w:t>
      </w:r>
      <w:r w:rsidRPr="006B3327">
        <w:rPr>
          <w:sz w:val="20"/>
          <w:szCs w:val="20"/>
        </w:rPr>
        <w:t>utorité de gestion les sommes indûment ou trop perçues, et demande aux partenaires concernés le remboursement des montants qu’il leur a indûment versés ou trop perçus.</w:t>
      </w:r>
    </w:p>
    <w:p w14:paraId="637DB13B" w14:textId="77777777" w:rsidR="00BC257F" w:rsidRPr="006B3327" w:rsidRDefault="001C5B0B" w:rsidP="001C5B0B">
      <w:pPr>
        <w:jc w:val="both"/>
        <w:rPr>
          <w:sz w:val="20"/>
          <w:szCs w:val="20"/>
        </w:rPr>
      </w:pPr>
      <w:r w:rsidRPr="006B3327">
        <w:rPr>
          <w:sz w:val="20"/>
          <w:szCs w:val="20"/>
        </w:rPr>
        <w:t>Les modalités de reversement de l’indu par les partenaires se feront en application de la convention d’aide attributive.</w:t>
      </w:r>
    </w:p>
    <w:p w14:paraId="680506AA" w14:textId="77777777" w:rsidR="00BC257F" w:rsidRPr="006B3327" w:rsidRDefault="00BC257F">
      <w:pPr>
        <w:jc w:val="both"/>
        <w:rPr>
          <w:sz w:val="20"/>
          <w:szCs w:val="20"/>
        </w:rPr>
      </w:pPr>
    </w:p>
    <w:p w14:paraId="04823398" w14:textId="77777777" w:rsidR="00BC257F" w:rsidRPr="006B3327" w:rsidRDefault="00BC257F">
      <w:pPr>
        <w:jc w:val="both"/>
        <w:rPr>
          <w:b/>
          <w:sz w:val="20"/>
          <w:szCs w:val="20"/>
        </w:rPr>
      </w:pPr>
      <w:r w:rsidRPr="006B3327">
        <w:rPr>
          <w:b/>
          <w:sz w:val="20"/>
          <w:szCs w:val="20"/>
          <w:u w:val="single"/>
        </w:rPr>
        <w:t xml:space="preserve">Article 7 </w:t>
      </w:r>
      <w:r w:rsidRPr="006B3327">
        <w:rPr>
          <w:b/>
          <w:sz w:val="20"/>
          <w:szCs w:val="20"/>
        </w:rPr>
        <w:t>: Information et publicité</w:t>
      </w:r>
    </w:p>
    <w:p w14:paraId="1201F9AE" w14:textId="77777777" w:rsidR="00BC257F" w:rsidRPr="006B3327" w:rsidRDefault="00BC257F">
      <w:pPr>
        <w:jc w:val="both"/>
        <w:rPr>
          <w:b/>
          <w:sz w:val="20"/>
          <w:szCs w:val="20"/>
        </w:rPr>
      </w:pPr>
    </w:p>
    <w:p w14:paraId="70D4492C" w14:textId="77777777" w:rsidR="00BC257F" w:rsidRPr="006B3327" w:rsidRDefault="00BC257F">
      <w:pPr>
        <w:spacing w:before="57"/>
        <w:jc w:val="both"/>
        <w:rPr>
          <w:sz w:val="20"/>
          <w:szCs w:val="20"/>
        </w:rPr>
      </w:pPr>
      <w:r w:rsidRPr="006B3327">
        <w:rPr>
          <w:sz w:val="20"/>
          <w:szCs w:val="20"/>
        </w:rPr>
        <w:t xml:space="preserve">Le bénéficiaire chef de file et les partenaires s’engagent à mettre en place des mesures de </w:t>
      </w:r>
      <w:r w:rsidRPr="006B3327">
        <w:rPr>
          <w:sz w:val="20"/>
          <w:szCs w:val="20"/>
        </w:rPr>
        <w:lastRenderedPageBreak/>
        <w:t>communication et de publicité conformément à la réglementation en vigueur et aux dispositions du programme.</w:t>
      </w:r>
    </w:p>
    <w:p w14:paraId="1B080955" w14:textId="77777777" w:rsidR="00BC257F" w:rsidRPr="006B3327" w:rsidRDefault="00BC257F">
      <w:pPr>
        <w:spacing w:before="57"/>
        <w:jc w:val="both"/>
        <w:rPr>
          <w:sz w:val="20"/>
          <w:szCs w:val="20"/>
        </w:rPr>
      </w:pPr>
      <w:r w:rsidRPr="006B3327">
        <w:rPr>
          <w:sz w:val="20"/>
          <w:szCs w:val="20"/>
        </w:rPr>
        <w:t>Le bénéficiaire chef de file transmet aux partenaires toutes informations et documents nécessaires pour assurer le respect des dispositions en matière de publicité et d’information.</w:t>
      </w:r>
    </w:p>
    <w:p w14:paraId="75411B95" w14:textId="77777777" w:rsidR="00BC257F" w:rsidRPr="006B3327" w:rsidRDefault="00BC257F">
      <w:pPr>
        <w:jc w:val="both"/>
        <w:rPr>
          <w:sz w:val="20"/>
          <w:szCs w:val="20"/>
        </w:rPr>
      </w:pPr>
    </w:p>
    <w:p w14:paraId="5DCC2281" w14:textId="77777777" w:rsidR="00BC257F" w:rsidRPr="006B3327" w:rsidRDefault="00BC257F">
      <w:pPr>
        <w:jc w:val="both"/>
        <w:rPr>
          <w:b/>
          <w:sz w:val="20"/>
          <w:szCs w:val="20"/>
        </w:rPr>
      </w:pPr>
      <w:r w:rsidRPr="006B3327">
        <w:rPr>
          <w:b/>
          <w:sz w:val="20"/>
          <w:szCs w:val="20"/>
          <w:u w:val="single"/>
        </w:rPr>
        <w:t>Article 8 :</w:t>
      </w:r>
      <w:r w:rsidRPr="006B3327">
        <w:rPr>
          <w:b/>
          <w:sz w:val="20"/>
          <w:szCs w:val="20"/>
        </w:rPr>
        <w:t xml:space="preserve"> Conservation des pièces justificatives</w:t>
      </w:r>
    </w:p>
    <w:p w14:paraId="7B54A6F8" w14:textId="77777777" w:rsidR="00BC257F" w:rsidRPr="006B3327" w:rsidRDefault="00BC257F">
      <w:pPr>
        <w:jc w:val="both"/>
        <w:rPr>
          <w:b/>
          <w:sz w:val="20"/>
          <w:szCs w:val="20"/>
        </w:rPr>
      </w:pPr>
    </w:p>
    <w:p w14:paraId="79967ED0" w14:textId="77777777" w:rsidR="00BC257F" w:rsidRPr="006B3327" w:rsidRDefault="00BC257F">
      <w:pPr>
        <w:spacing w:before="57"/>
        <w:jc w:val="both"/>
        <w:rPr>
          <w:sz w:val="20"/>
          <w:szCs w:val="20"/>
        </w:rPr>
      </w:pPr>
      <w:r w:rsidRPr="006B3327">
        <w:rPr>
          <w:sz w:val="20"/>
          <w:szCs w:val="20"/>
        </w:rPr>
        <w:t xml:space="preserve">Le bénéficiaire </w:t>
      </w:r>
      <w:r w:rsidRPr="007C2678">
        <w:rPr>
          <w:sz w:val="20"/>
          <w:szCs w:val="20"/>
        </w:rPr>
        <w:t>chef de file et les partenaires s’engagent à</w:t>
      </w:r>
      <w:r w:rsidR="003075A3" w:rsidRPr="007C2678">
        <w:rPr>
          <w:sz w:val="20"/>
          <w:szCs w:val="20"/>
        </w:rPr>
        <w:t xml:space="preserve"> archiver</w:t>
      </w:r>
      <w:r w:rsidR="00C10EC0" w:rsidRPr="007C2678">
        <w:rPr>
          <w:sz w:val="20"/>
          <w:szCs w:val="20"/>
        </w:rPr>
        <w:t xml:space="preserve"> et à</w:t>
      </w:r>
      <w:r w:rsidRPr="007C2678">
        <w:rPr>
          <w:sz w:val="20"/>
          <w:szCs w:val="20"/>
        </w:rPr>
        <w:t xml:space="preserve"> conserver toutes les pièces justificatives </w:t>
      </w:r>
      <w:r w:rsidR="00C10EC0" w:rsidRPr="007C2678">
        <w:rPr>
          <w:sz w:val="20"/>
          <w:szCs w:val="20"/>
        </w:rPr>
        <w:t>et données électroniques</w:t>
      </w:r>
      <w:r w:rsidR="00C10EC0">
        <w:rPr>
          <w:sz w:val="20"/>
          <w:szCs w:val="20"/>
        </w:rPr>
        <w:t xml:space="preserve"> </w:t>
      </w:r>
      <w:r w:rsidRPr="006B3327">
        <w:rPr>
          <w:sz w:val="20"/>
          <w:szCs w:val="20"/>
        </w:rPr>
        <w:t>en cohérence avec la date limite fixée dans la convention attributive d’aide européenne passée entre le bénéficiaire chef de file et l’</w:t>
      </w:r>
      <w:r w:rsidR="008A04FA">
        <w:rPr>
          <w:sz w:val="20"/>
          <w:szCs w:val="20"/>
        </w:rPr>
        <w:t>A</w:t>
      </w:r>
      <w:r w:rsidRPr="006B3327">
        <w:rPr>
          <w:sz w:val="20"/>
          <w:szCs w:val="20"/>
        </w:rPr>
        <w:t>utorité de gestion.</w:t>
      </w:r>
    </w:p>
    <w:p w14:paraId="763BEA60" w14:textId="77777777" w:rsidR="00042EBA" w:rsidRPr="006B3327" w:rsidRDefault="00042EBA">
      <w:pPr>
        <w:jc w:val="both"/>
        <w:rPr>
          <w:sz w:val="20"/>
          <w:szCs w:val="20"/>
        </w:rPr>
      </w:pPr>
    </w:p>
    <w:p w14:paraId="739B5424" w14:textId="77777777" w:rsidR="00BC257F" w:rsidRPr="006B3327" w:rsidRDefault="00BC257F">
      <w:pPr>
        <w:jc w:val="both"/>
        <w:rPr>
          <w:b/>
          <w:sz w:val="20"/>
          <w:szCs w:val="20"/>
        </w:rPr>
      </w:pPr>
      <w:r w:rsidRPr="006B3327">
        <w:rPr>
          <w:b/>
          <w:sz w:val="20"/>
          <w:szCs w:val="20"/>
          <w:u w:val="single"/>
        </w:rPr>
        <w:t>Article 9</w:t>
      </w:r>
      <w:r w:rsidRPr="006B3327">
        <w:rPr>
          <w:b/>
          <w:sz w:val="20"/>
          <w:szCs w:val="20"/>
        </w:rPr>
        <w:t xml:space="preserve"> : Confidentialité et droit de propriété et d’utilisation des résultats</w:t>
      </w:r>
    </w:p>
    <w:p w14:paraId="28F7DF3E" w14:textId="77777777" w:rsidR="00BC257F" w:rsidRPr="006B3327" w:rsidRDefault="00BC257F">
      <w:pPr>
        <w:jc w:val="both"/>
        <w:rPr>
          <w:b/>
          <w:sz w:val="20"/>
          <w:szCs w:val="20"/>
        </w:rPr>
      </w:pPr>
    </w:p>
    <w:p w14:paraId="483C123C" w14:textId="77777777" w:rsidR="00BC257F" w:rsidRPr="006B3327" w:rsidRDefault="00BC257F" w:rsidP="00BB567C">
      <w:pPr>
        <w:jc w:val="both"/>
        <w:rPr>
          <w:rFonts w:cs="Calibri"/>
          <w:color w:val="000000"/>
          <w:sz w:val="20"/>
          <w:szCs w:val="20"/>
        </w:rPr>
      </w:pPr>
      <w:r w:rsidRPr="006B3327">
        <w:rPr>
          <w:rFonts w:cs="Calibri"/>
          <w:color w:val="000000"/>
          <w:sz w:val="20"/>
          <w:szCs w:val="20"/>
        </w:rPr>
        <w:t>Les partenaires disposent de l'intégralité des droits de propriété industrielle et intellectuelle des résultats de l’opération, des rapports et autres documents concernant celle-ci.</w:t>
      </w:r>
    </w:p>
    <w:p w14:paraId="439450ED" w14:textId="77777777" w:rsidR="00BC257F" w:rsidRPr="006B3327" w:rsidRDefault="00BC257F" w:rsidP="00BB567C">
      <w:pPr>
        <w:jc w:val="both"/>
        <w:rPr>
          <w:rFonts w:cs="Calibri"/>
          <w:color w:val="000000"/>
          <w:sz w:val="20"/>
          <w:szCs w:val="20"/>
        </w:rPr>
      </w:pPr>
    </w:p>
    <w:p w14:paraId="2BF178BA" w14:textId="77777777" w:rsidR="00BC257F" w:rsidRPr="006B3327" w:rsidRDefault="00BC257F" w:rsidP="00BB567C">
      <w:pPr>
        <w:jc w:val="both"/>
        <w:rPr>
          <w:b/>
          <w:bCs/>
          <w:sz w:val="20"/>
          <w:szCs w:val="20"/>
        </w:rPr>
      </w:pPr>
      <w:r w:rsidRPr="006B3327">
        <w:rPr>
          <w:rFonts w:cs="Calibri"/>
          <w:color w:val="000000"/>
          <w:sz w:val="20"/>
          <w:szCs w:val="20"/>
        </w:rPr>
        <w:t>Sans préjudice des dispositions du précédent paragraphe et dans le cadre de la demande de financement européen effectuée, le chef de file et les partenaires autorisent l’autorité de gestion à utiliser librement et comme elle juge opportun les résultats de l’opération.</w:t>
      </w:r>
    </w:p>
    <w:p w14:paraId="69B14F3C" w14:textId="77777777" w:rsidR="00BC257F" w:rsidRPr="006B3327" w:rsidRDefault="00BC257F" w:rsidP="00BB567C">
      <w:pPr>
        <w:pStyle w:val="StandardSaisie"/>
        <w:rPr>
          <w:b/>
          <w:sz w:val="20"/>
          <w:szCs w:val="20"/>
        </w:rPr>
      </w:pPr>
    </w:p>
    <w:p w14:paraId="52399E91" w14:textId="77777777" w:rsidR="003D47FD" w:rsidRPr="006B3327" w:rsidRDefault="003D47FD" w:rsidP="00BB567C">
      <w:pPr>
        <w:pStyle w:val="StandardSaisie"/>
        <w:rPr>
          <w:b/>
          <w:sz w:val="20"/>
          <w:szCs w:val="20"/>
        </w:rPr>
      </w:pPr>
    </w:p>
    <w:p w14:paraId="0784FE7D" w14:textId="6E085951" w:rsidR="003D47FD" w:rsidRPr="006B3327" w:rsidRDefault="003D47FD" w:rsidP="00BB567C">
      <w:pPr>
        <w:pStyle w:val="StandardSaisie"/>
        <w:rPr>
          <w:b/>
          <w:sz w:val="20"/>
          <w:szCs w:val="20"/>
        </w:rPr>
      </w:pPr>
      <w:r w:rsidRPr="006B3327">
        <w:rPr>
          <w:b/>
          <w:sz w:val="20"/>
          <w:szCs w:val="20"/>
          <w:u w:val="single"/>
        </w:rPr>
        <w:t>Article 10</w:t>
      </w:r>
      <w:r w:rsidR="00BB567C">
        <w:rPr>
          <w:b/>
          <w:sz w:val="20"/>
          <w:szCs w:val="20"/>
        </w:rPr>
        <w:t> :</w:t>
      </w:r>
      <w:r w:rsidRPr="006B3327">
        <w:rPr>
          <w:b/>
          <w:sz w:val="20"/>
          <w:szCs w:val="20"/>
        </w:rPr>
        <w:t xml:space="preserve"> Responsabilité et assurances</w:t>
      </w:r>
    </w:p>
    <w:p w14:paraId="1423C4C6" w14:textId="77777777" w:rsidR="003D47FD" w:rsidRPr="006B3327" w:rsidRDefault="003D47FD" w:rsidP="00BB567C">
      <w:pPr>
        <w:pStyle w:val="StandardSaisie"/>
        <w:rPr>
          <w:b/>
          <w:sz w:val="20"/>
          <w:szCs w:val="20"/>
        </w:rPr>
      </w:pPr>
    </w:p>
    <w:p w14:paraId="3B409EB8" w14:textId="77777777" w:rsidR="003D47FD" w:rsidRPr="006B3327" w:rsidRDefault="003D47FD" w:rsidP="00BB567C">
      <w:pPr>
        <w:pStyle w:val="StandardSaisie"/>
        <w:rPr>
          <w:sz w:val="20"/>
          <w:szCs w:val="20"/>
        </w:rPr>
      </w:pPr>
      <w:r w:rsidRPr="006B3327">
        <w:rPr>
          <w:sz w:val="20"/>
          <w:szCs w:val="20"/>
        </w:rPr>
        <w:t xml:space="preserve">Chaque Partenaire est responsable sans restriction, ni réserve, de l’exécution des travaux mis à sa charge telle qu’elle résulte de l’Annexe 1, conformément à l'obligation de moyen qui lui incombe. </w:t>
      </w:r>
    </w:p>
    <w:p w14:paraId="3915DAED" w14:textId="77777777" w:rsidR="00BC257F" w:rsidRPr="006B3327" w:rsidRDefault="00BC257F" w:rsidP="00BB567C">
      <w:pPr>
        <w:pStyle w:val="StandardSaisie"/>
        <w:rPr>
          <w:sz w:val="20"/>
          <w:szCs w:val="20"/>
        </w:rPr>
      </w:pPr>
    </w:p>
    <w:p w14:paraId="167C8706" w14:textId="77777777" w:rsidR="00042EBA" w:rsidRPr="006B3327" w:rsidRDefault="00042EBA">
      <w:pPr>
        <w:pStyle w:val="StandardSaisie"/>
        <w:jc w:val="left"/>
        <w:rPr>
          <w:sz w:val="20"/>
          <w:szCs w:val="20"/>
        </w:rPr>
      </w:pPr>
    </w:p>
    <w:p w14:paraId="4254AB40" w14:textId="77777777" w:rsidR="00BC257F" w:rsidRPr="006B3327" w:rsidRDefault="00BC257F">
      <w:pPr>
        <w:jc w:val="both"/>
        <w:rPr>
          <w:b/>
          <w:sz w:val="20"/>
          <w:szCs w:val="20"/>
        </w:rPr>
      </w:pPr>
      <w:r w:rsidRPr="006B3327">
        <w:rPr>
          <w:b/>
          <w:sz w:val="20"/>
          <w:szCs w:val="20"/>
          <w:u w:val="single"/>
        </w:rPr>
        <w:t xml:space="preserve">Article </w:t>
      </w:r>
      <w:r w:rsidR="00B871E3" w:rsidRPr="006B3327">
        <w:rPr>
          <w:b/>
          <w:sz w:val="20"/>
          <w:szCs w:val="20"/>
          <w:u w:val="single"/>
        </w:rPr>
        <w:t>11</w:t>
      </w:r>
      <w:r w:rsidR="00B871E3" w:rsidRPr="006B3327">
        <w:rPr>
          <w:b/>
          <w:sz w:val="20"/>
          <w:szCs w:val="20"/>
        </w:rPr>
        <w:t xml:space="preserve"> </w:t>
      </w:r>
      <w:r w:rsidRPr="006B3327">
        <w:rPr>
          <w:b/>
          <w:sz w:val="20"/>
          <w:szCs w:val="20"/>
        </w:rPr>
        <w:t>: Procédures en cas de manquement aux obligations contractuelles</w:t>
      </w:r>
    </w:p>
    <w:p w14:paraId="453A8753" w14:textId="77777777" w:rsidR="00BC257F" w:rsidRPr="006B3327" w:rsidRDefault="00BC257F">
      <w:pPr>
        <w:jc w:val="both"/>
        <w:rPr>
          <w:b/>
          <w:sz w:val="20"/>
          <w:szCs w:val="20"/>
        </w:rPr>
      </w:pPr>
    </w:p>
    <w:p w14:paraId="71664328" w14:textId="77777777" w:rsidR="00BC257F" w:rsidRPr="006B3327" w:rsidRDefault="00BC257F">
      <w:pPr>
        <w:spacing w:before="57"/>
        <w:jc w:val="both"/>
        <w:rPr>
          <w:sz w:val="20"/>
          <w:szCs w:val="20"/>
        </w:rPr>
      </w:pPr>
      <w:r w:rsidRPr="006B3327">
        <w:rPr>
          <w:sz w:val="20"/>
          <w:szCs w:val="20"/>
        </w:rPr>
        <w:t>En cas d’irrégularités constatées relevant d’un partenaire, le bénéficiaire chef de file peut suspendre le paiement des aides européennes à ce partenaire et demande</w:t>
      </w:r>
      <w:r w:rsidR="00B62B61" w:rsidRPr="006B3327">
        <w:rPr>
          <w:sz w:val="20"/>
          <w:szCs w:val="20"/>
        </w:rPr>
        <w:t>r</w:t>
      </w:r>
      <w:r w:rsidRPr="006B3327">
        <w:rPr>
          <w:sz w:val="20"/>
          <w:szCs w:val="20"/>
        </w:rPr>
        <w:t xml:space="preserve"> le remboursement de l’aide indûment versée.</w:t>
      </w:r>
    </w:p>
    <w:p w14:paraId="7B2B44B9" w14:textId="77777777" w:rsidR="0049693D" w:rsidRPr="006B3327" w:rsidRDefault="0049693D">
      <w:pPr>
        <w:spacing w:before="57"/>
        <w:jc w:val="both"/>
        <w:rPr>
          <w:sz w:val="20"/>
          <w:szCs w:val="20"/>
        </w:rPr>
      </w:pPr>
    </w:p>
    <w:p w14:paraId="45F85C53" w14:textId="77777777" w:rsidR="00BC257F" w:rsidRPr="006B3327" w:rsidRDefault="00BC257F">
      <w:pPr>
        <w:jc w:val="both"/>
        <w:rPr>
          <w:sz w:val="20"/>
          <w:szCs w:val="20"/>
        </w:rPr>
      </w:pPr>
      <w:r w:rsidRPr="006B3327">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63FAC460" w14:textId="77777777" w:rsidR="00BC257F" w:rsidRPr="006B3327" w:rsidRDefault="00BC257F">
      <w:pPr>
        <w:spacing w:before="57"/>
        <w:jc w:val="both"/>
        <w:rPr>
          <w:color w:val="808080"/>
          <w:sz w:val="20"/>
          <w:szCs w:val="20"/>
        </w:rPr>
      </w:pPr>
      <w:r w:rsidRPr="006B3327">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264C8A1E" w14:textId="77777777" w:rsidR="00BC257F" w:rsidRPr="006B3327" w:rsidRDefault="00BC257F">
      <w:pPr>
        <w:spacing w:before="57"/>
        <w:jc w:val="both"/>
        <w:rPr>
          <w:color w:val="808080"/>
          <w:sz w:val="20"/>
          <w:szCs w:val="20"/>
        </w:rPr>
      </w:pPr>
    </w:p>
    <w:p w14:paraId="615B624F" w14:textId="77777777" w:rsidR="00B871E3" w:rsidRPr="006B3327" w:rsidRDefault="00B871E3" w:rsidP="00B871E3">
      <w:pPr>
        <w:jc w:val="both"/>
        <w:rPr>
          <w:sz w:val="20"/>
          <w:szCs w:val="20"/>
        </w:rPr>
      </w:pPr>
      <w:r w:rsidRPr="006B3327">
        <w:rPr>
          <w:sz w:val="20"/>
          <w:szCs w:val="20"/>
        </w:rPr>
        <w:t>Aucun des Partenaires ne sera responsable de la non-exécution totale ou partielle de ses obligations due à un événement constitutif d'un cas de force majeure au sens de l’article 1</w:t>
      </w:r>
      <w:r w:rsidR="001F730C" w:rsidRPr="006B3327">
        <w:rPr>
          <w:sz w:val="20"/>
          <w:szCs w:val="20"/>
        </w:rPr>
        <w:t>218</w:t>
      </w:r>
      <w:r w:rsidRPr="006B3327">
        <w:rPr>
          <w:sz w:val="20"/>
          <w:szCs w:val="20"/>
        </w:rPr>
        <w:t xml:space="preserve"> du code civil et de la jurisprudence.</w:t>
      </w:r>
    </w:p>
    <w:p w14:paraId="09D7607F" w14:textId="77777777" w:rsidR="0049693D" w:rsidRPr="006B3327" w:rsidRDefault="0049693D" w:rsidP="00B871E3">
      <w:pPr>
        <w:jc w:val="both"/>
        <w:rPr>
          <w:sz w:val="20"/>
          <w:szCs w:val="20"/>
        </w:rPr>
      </w:pPr>
    </w:p>
    <w:p w14:paraId="269D9BEA" w14:textId="77777777" w:rsidR="00B871E3" w:rsidRPr="006B3327" w:rsidRDefault="00B871E3" w:rsidP="00B871E3">
      <w:pPr>
        <w:jc w:val="both"/>
        <w:rPr>
          <w:sz w:val="20"/>
          <w:szCs w:val="20"/>
        </w:rPr>
      </w:pPr>
      <w:r w:rsidRPr="006B3327">
        <w:rPr>
          <w:sz w:val="20"/>
          <w:szCs w:val="20"/>
        </w:rPr>
        <w:t xml:space="preserve">Le Partenaire invoquant un événement constitutif d'un cas de force majeure devra en aviser le bénéficiaire Chef de file par écrit avec avis de réception dans les dix (10) jours ouvrés suivant la survenance de cet événement. </w:t>
      </w:r>
    </w:p>
    <w:p w14:paraId="07732732" w14:textId="77777777" w:rsidR="0049693D" w:rsidRPr="006B3327" w:rsidRDefault="0049693D" w:rsidP="00B871E3">
      <w:pPr>
        <w:jc w:val="both"/>
        <w:rPr>
          <w:sz w:val="20"/>
          <w:szCs w:val="20"/>
        </w:rPr>
      </w:pPr>
    </w:p>
    <w:p w14:paraId="67B34BB4" w14:textId="77777777" w:rsidR="00B871E3" w:rsidRPr="006B3327" w:rsidRDefault="00B871E3" w:rsidP="00B871E3">
      <w:pPr>
        <w:jc w:val="both"/>
        <w:rPr>
          <w:sz w:val="20"/>
          <w:szCs w:val="20"/>
        </w:rPr>
      </w:pPr>
      <w:r w:rsidRPr="006B3327">
        <w:rPr>
          <w:sz w:val="20"/>
          <w:szCs w:val="20"/>
        </w:rPr>
        <w:t>Les délais d’exécution des travaux concernés pourront être prolongés pour une période déterminée d’un commun accord entre les Partenaires.</w:t>
      </w:r>
    </w:p>
    <w:p w14:paraId="646C2E7A" w14:textId="77777777" w:rsidR="0049693D" w:rsidRPr="006B3327" w:rsidRDefault="0049693D" w:rsidP="00B871E3">
      <w:pPr>
        <w:jc w:val="both"/>
        <w:rPr>
          <w:sz w:val="20"/>
          <w:szCs w:val="20"/>
        </w:rPr>
      </w:pPr>
    </w:p>
    <w:p w14:paraId="253FE25A" w14:textId="77777777" w:rsidR="00B871E3" w:rsidRDefault="00B871E3" w:rsidP="00B871E3">
      <w:pPr>
        <w:jc w:val="both"/>
        <w:rPr>
          <w:sz w:val="20"/>
          <w:szCs w:val="20"/>
        </w:rPr>
      </w:pPr>
      <w:r w:rsidRPr="006B3327">
        <w:rPr>
          <w:sz w:val="20"/>
          <w:szCs w:val="20"/>
        </w:rPr>
        <w:t xml:space="preserve">Les obligations suspendues seront exécutées à nouveau dès que les effets de l’événement de </w:t>
      </w:r>
      <w:r w:rsidRPr="006B3327">
        <w:rPr>
          <w:sz w:val="20"/>
          <w:szCs w:val="20"/>
        </w:rPr>
        <w:lastRenderedPageBreak/>
        <w:t>force majeure auront cessé. Dans le cas où l’événement de force majeure perdurerait pendant une période de plus de trois (3) mois, les Partenaires se réuniront afin de retenir une solution pour permettre la réalisation du projet.</w:t>
      </w:r>
    </w:p>
    <w:p w14:paraId="1EDB5CFB" w14:textId="77777777" w:rsidR="00643CAF" w:rsidRPr="008A04FA" w:rsidRDefault="00643CAF" w:rsidP="00B871E3">
      <w:pPr>
        <w:jc w:val="both"/>
        <w:rPr>
          <w:sz w:val="20"/>
          <w:szCs w:val="20"/>
        </w:rPr>
      </w:pPr>
    </w:p>
    <w:p w14:paraId="608ACB32" w14:textId="77777777" w:rsidR="00643CAF" w:rsidRPr="008A04FA" w:rsidRDefault="00643CAF" w:rsidP="00B871E3">
      <w:pPr>
        <w:jc w:val="both"/>
        <w:rPr>
          <w:sz w:val="20"/>
          <w:szCs w:val="20"/>
        </w:rPr>
      </w:pPr>
      <w:r w:rsidRPr="008A04FA">
        <w:rPr>
          <w:sz w:val="20"/>
          <w:szCs w:val="20"/>
        </w:rPr>
        <w:t xml:space="preserve">Si l’empêchement est définitif, le contrat est résolu de plein droit et les parties sont libérées de leurs obligations dans les conditions prévues aux articles 1351 et 1351-1 du Code civil. </w:t>
      </w:r>
    </w:p>
    <w:p w14:paraId="47A217FA" w14:textId="77777777" w:rsidR="00BC257F" w:rsidRPr="006B3327" w:rsidRDefault="00BC257F">
      <w:pPr>
        <w:jc w:val="both"/>
        <w:rPr>
          <w:sz w:val="20"/>
          <w:szCs w:val="20"/>
        </w:rPr>
      </w:pPr>
    </w:p>
    <w:p w14:paraId="307EB15B" w14:textId="77777777" w:rsidR="00042EBA" w:rsidRPr="006B3327" w:rsidRDefault="00042EBA">
      <w:pPr>
        <w:jc w:val="both"/>
        <w:rPr>
          <w:sz w:val="20"/>
          <w:szCs w:val="20"/>
        </w:rPr>
      </w:pPr>
    </w:p>
    <w:p w14:paraId="0766BA3E" w14:textId="77777777" w:rsidR="00BC257F" w:rsidRPr="006B3327" w:rsidRDefault="00BC257F">
      <w:pPr>
        <w:jc w:val="both"/>
        <w:rPr>
          <w:b/>
          <w:sz w:val="20"/>
          <w:szCs w:val="20"/>
        </w:rPr>
      </w:pPr>
      <w:r w:rsidRPr="006B3327">
        <w:rPr>
          <w:b/>
          <w:sz w:val="20"/>
          <w:szCs w:val="20"/>
          <w:u w:val="single"/>
        </w:rPr>
        <w:t xml:space="preserve">Article </w:t>
      </w:r>
      <w:r w:rsidR="005D694B" w:rsidRPr="006B3327">
        <w:rPr>
          <w:b/>
          <w:sz w:val="20"/>
          <w:szCs w:val="20"/>
          <w:u w:val="single"/>
        </w:rPr>
        <w:t>12</w:t>
      </w:r>
      <w:r w:rsidR="005D694B" w:rsidRPr="006B3327">
        <w:rPr>
          <w:b/>
          <w:sz w:val="20"/>
          <w:szCs w:val="20"/>
        </w:rPr>
        <w:t xml:space="preserve"> </w:t>
      </w:r>
      <w:r w:rsidRPr="006B3327">
        <w:rPr>
          <w:b/>
          <w:sz w:val="20"/>
          <w:szCs w:val="20"/>
        </w:rPr>
        <w:t xml:space="preserve">: </w:t>
      </w:r>
      <w:r w:rsidR="00B871E3" w:rsidRPr="006B3327">
        <w:rPr>
          <w:b/>
          <w:sz w:val="20"/>
          <w:szCs w:val="20"/>
        </w:rPr>
        <w:t>Modalité de traitement des l</w:t>
      </w:r>
      <w:r w:rsidRPr="006B3327">
        <w:rPr>
          <w:b/>
          <w:sz w:val="20"/>
          <w:szCs w:val="20"/>
        </w:rPr>
        <w:t>itiges, contentieux</w:t>
      </w:r>
    </w:p>
    <w:p w14:paraId="0B038942" w14:textId="77777777" w:rsidR="00BC257F" w:rsidRPr="006B3327" w:rsidRDefault="00BC257F">
      <w:pPr>
        <w:jc w:val="both"/>
        <w:rPr>
          <w:b/>
          <w:sz w:val="20"/>
          <w:szCs w:val="20"/>
        </w:rPr>
      </w:pPr>
    </w:p>
    <w:p w14:paraId="21B56D50" w14:textId="77777777" w:rsidR="00BC257F" w:rsidRPr="00903072" w:rsidRDefault="007E6A72">
      <w:pPr>
        <w:jc w:val="both"/>
        <w:rPr>
          <w:sz w:val="20"/>
          <w:szCs w:val="20"/>
        </w:rPr>
      </w:pPr>
      <w:bookmarkStart w:id="2" w:name="_Hlk52541072"/>
      <w:r w:rsidRPr="00903072">
        <w:rPr>
          <w:sz w:val="20"/>
          <w:szCs w:val="20"/>
        </w:rPr>
        <w:t>En cas de litiges, les partenaires s'efforceront de résoudre leur différend à l'amiable. En cas de désaccord persistant, dans un délai de trois (3) mois à compter de sa survenance, ou en cas d’urgence, le tribunal compétent, statuant en droit français, sera saisi.</w:t>
      </w:r>
    </w:p>
    <w:bookmarkEnd w:id="2"/>
    <w:p w14:paraId="482F62B7" w14:textId="77777777" w:rsidR="00BC257F" w:rsidRDefault="00BC257F">
      <w:pPr>
        <w:jc w:val="both"/>
        <w:rPr>
          <w:sz w:val="20"/>
          <w:szCs w:val="20"/>
        </w:rPr>
      </w:pPr>
    </w:p>
    <w:p w14:paraId="5CEAD95A" w14:textId="77777777" w:rsidR="00903072" w:rsidRPr="006B3327" w:rsidRDefault="00903072">
      <w:pPr>
        <w:jc w:val="both"/>
        <w:rPr>
          <w:sz w:val="20"/>
          <w:szCs w:val="20"/>
        </w:rPr>
      </w:pPr>
    </w:p>
    <w:p w14:paraId="38A1277D" w14:textId="77777777" w:rsidR="00BC257F" w:rsidRPr="006B3327" w:rsidRDefault="00BC257F">
      <w:pPr>
        <w:jc w:val="both"/>
        <w:rPr>
          <w:b/>
          <w:sz w:val="20"/>
          <w:szCs w:val="20"/>
        </w:rPr>
      </w:pPr>
      <w:r w:rsidRPr="006B3327">
        <w:rPr>
          <w:b/>
          <w:sz w:val="20"/>
          <w:szCs w:val="20"/>
          <w:u w:val="single"/>
        </w:rPr>
        <w:t xml:space="preserve">Article </w:t>
      </w:r>
      <w:r w:rsidR="005D694B" w:rsidRPr="006B3327">
        <w:rPr>
          <w:b/>
          <w:sz w:val="20"/>
          <w:szCs w:val="20"/>
          <w:u w:val="single"/>
        </w:rPr>
        <w:t>13</w:t>
      </w:r>
      <w:r w:rsidR="005D694B" w:rsidRPr="006B3327">
        <w:rPr>
          <w:b/>
          <w:sz w:val="20"/>
          <w:szCs w:val="20"/>
        </w:rPr>
        <w:t xml:space="preserve"> </w:t>
      </w:r>
      <w:r w:rsidRPr="006B3327">
        <w:rPr>
          <w:b/>
          <w:sz w:val="20"/>
          <w:szCs w:val="20"/>
        </w:rPr>
        <w:t>: Modifications de la convention</w:t>
      </w:r>
    </w:p>
    <w:p w14:paraId="1974BF6D" w14:textId="77777777" w:rsidR="00BC257F" w:rsidRPr="006B3327" w:rsidRDefault="00BC257F">
      <w:pPr>
        <w:jc w:val="both"/>
        <w:rPr>
          <w:b/>
          <w:sz w:val="20"/>
          <w:szCs w:val="20"/>
        </w:rPr>
      </w:pPr>
    </w:p>
    <w:p w14:paraId="2EE08A59" w14:textId="77777777" w:rsidR="00BC257F" w:rsidRPr="006B3327" w:rsidRDefault="00BC257F">
      <w:pPr>
        <w:spacing w:before="57"/>
        <w:jc w:val="both"/>
        <w:rPr>
          <w:sz w:val="20"/>
          <w:szCs w:val="20"/>
        </w:rPr>
      </w:pPr>
      <w:r w:rsidRPr="006B3327">
        <w:rPr>
          <w:sz w:val="20"/>
          <w:szCs w:val="20"/>
        </w:rPr>
        <w:t xml:space="preserve">Les dispositions de la présente convention peuvent être modifiées par voie d’avenant signé par </w:t>
      </w:r>
      <w:r w:rsidR="005D694B" w:rsidRPr="006B3327">
        <w:rPr>
          <w:sz w:val="20"/>
          <w:szCs w:val="20"/>
        </w:rPr>
        <w:t xml:space="preserve">les représentants </w:t>
      </w:r>
      <w:r w:rsidRPr="006B3327">
        <w:rPr>
          <w:sz w:val="20"/>
          <w:szCs w:val="20"/>
        </w:rPr>
        <w:t>chacune des parties contractuelles.</w:t>
      </w:r>
    </w:p>
    <w:p w14:paraId="77283253" w14:textId="77777777" w:rsidR="00BC257F" w:rsidRPr="006B3327" w:rsidRDefault="00BC257F">
      <w:pPr>
        <w:jc w:val="both"/>
        <w:rPr>
          <w:sz w:val="20"/>
          <w:szCs w:val="20"/>
        </w:rPr>
      </w:pPr>
    </w:p>
    <w:p w14:paraId="5C1F8A9E" w14:textId="77777777" w:rsidR="00BC257F" w:rsidRPr="006B3327" w:rsidRDefault="00BC257F">
      <w:pPr>
        <w:jc w:val="both"/>
        <w:rPr>
          <w:sz w:val="20"/>
          <w:szCs w:val="20"/>
        </w:rPr>
      </w:pPr>
    </w:p>
    <w:p w14:paraId="4115C1F7" w14:textId="77777777" w:rsidR="00BC257F" w:rsidRPr="006B3327" w:rsidRDefault="00BC257F">
      <w:pPr>
        <w:jc w:val="both"/>
        <w:rPr>
          <w:b/>
          <w:sz w:val="20"/>
          <w:szCs w:val="20"/>
        </w:rPr>
      </w:pPr>
      <w:r w:rsidRPr="006B3327">
        <w:rPr>
          <w:b/>
          <w:sz w:val="20"/>
          <w:szCs w:val="20"/>
          <w:u w:val="single"/>
        </w:rPr>
        <w:t>Article 13</w:t>
      </w:r>
      <w:r w:rsidRPr="006B3327">
        <w:rPr>
          <w:b/>
          <w:sz w:val="20"/>
          <w:szCs w:val="20"/>
        </w:rPr>
        <w:t xml:space="preserve"> : Annexes contractuelles</w:t>
      </w:r>
    </w:p>
    <w:p w14:paraId="7ABEF027" w14:textId="77777777" w:rsidR="00BC257F" w:rsidRPr="006B3327" w:rsidRDefault="00BC257F">
      <w:pPr>
        <w:jc w:val="both"/>
        <w:rPr>
          <w:b/>
          <w:sz w:val="20"/>
          <w:szCs w:val="20"/>
        </w:rPr>
      </w:pPr>
    </w:p>
    <w:p w14:paraId="0A0FF6B1" w14:textId="77777777" w:rsidR="00BC257F" w:rsidRPr="006B3327" w:rsidRDefault="00BC257F">
      <w:pPr>
        <w:ind w:firstLine="283"/>
        <w:jc w:val="both"/>
        <w:rPr>
          <w:sz w:val="20"/>
          <w:szCs w:val="20"/>
        </w:rPr>
      </w:pPr>
      <w:r w:rsidRPr="006B3327">
        <w:rPr>
          <w:sz w:val="20"/>
          <w:szCs w:val="20"/>
        </w:rPr>
        <w:t>Annexe 1 : Descriptif détaillé des actions par partenaire</w:t>
      </w:r>
      <w:r w:rsidR="008A04FA">
        <w:rPr>
          <w:sz w:val="20"/>
          <w:szCs w:val="20"/>
        </w:rPr>
        <w:t>s</w:t>
      </w:r>
      <w:r w:rsidRPr="006B3327">
        <w:rPr>
          <w:sz w:val="20"/>
          <w:szCs w:val="20"/>
        </w:rPr>
        <w:t xml:space="preserve"> et calendrier</w:t>
      </w:r>
    </w:p>
    <w:p w14:paraId="217794C8" w14:textId="77777777" w:rsidR="00BC257F" w:rsidRPr="006B3327" w:rsidRDefault="00BC257F">
      <w:pPr>
        <w:ind w:firstLine="283"/>
        <w:jc w:val="both"/>
        <w:rPr>
          <w:sz w:val="20"/>
          <w:szCs w:val="20"/>
        </w:rPr>
      </w:pPr>
      <w:r w:rsidRPr="006B3327">
        <w:rPr>
          <w:sz w:val="20"/>
          <w:szCs w:val="20"/>
        </w:rPr>
        <w:t>Annexe 2 : Plan de financement détaillé, ventilé par partenaire</w:t>
      </w:r>
      <w:r w:rsidR="008A04FA">
        <w:rPr>
          <w:sz w:val="20"/>
          <w:szCs w:val="20"/>
        </w:rPr>
        <w:t>s</w:t>
      </w:r>
      <w:r w:rsidRPr="006B3327">
        <w:rPr>
          <w:sz w:val="20"/>
          <w:szCs w:val="20"/>
        </w:rPr>
        <w:t xml:space="preserve"> </w:t>
      </w:r>
    </w:p>
    <w:p w14:paraId="03938424" w14:textId="4AF648CD" w:rsidR="00BC257F" w:rsidRPr="006B3327" w:rsidRDefault="00BC257F">
      <w:pPr>
        <w:ind w:firstLine="283"/>
        <w:jc w:val="both"/>
        <w:rPr>
          <w:sz w:val="20"/>
          <w:szCs w:val="20"/>
        </w:rPr>
      </w:pPr>
      <w:r w:rsidRPr="006B3327">
        <w:rPr>
          <w:sz w:val="20"/>
          <w:szCs w:val="20"/>
        </w:rPr>
        <w:t xml:space="preserve">Annexe 3 : </w:t>
      </w:r>
      <w:r w:rsidR="00BB567C">
        <w:rPr>
          <w:sz w:val="20"/>
          <w:szCs w:val="20"/>
        </w:rPr>
        <w:t>Synthèse des dépenses par</w:t>
      </w:r>
      <w:r w:rsidRPr="006B3327">
        <w:rPr>
          <w:sz w:val="20"/>
          <w:szCs w:val="20"/>
        </w:rPr>
        <w:t xml:space="preserve"> partenaires</w:t>
      </w:r>
    </w:p>
    <w:p w14:paraId="4D41177E" w14:textId="28572888" w:rsidR="00BC257F" w:rsidRPr="006B3327" w:rsidRDefault="00BC257F">
      <w:pPr>
        <w:ind w:firstLine="283"/>
        <w:jc w:val="both"/>
        <w:rPr>
          <w:sz w:val="20"/>
          <w:szCs w:val="20"/>
        </w:rPr>
      </w:pPr>
      <w:r w:rsidRPr="006B3327">
        <w:rPr>
          <w:sz w:val="20"/>
          <w:szCs w:val="20"/>
        </w:rPr>
        <w:t xml:space="preserve">Annexe 4 : </w:t>
      </w:r>
      <w:r w:rsidR="0001724B" w:rsidRPr="0001724B">
        <w:rPr>
          <w:sz w:val="20"/>
          <w:szCs w:val="20"/>
        </w:rPr>
        <w:t>Modalités de répartition des aides européennes entre les partenaires</w:t>
      </w:r>
    </w:p>
    <w:p w14:paraId="552F2260" w14:textId="77777777" w:rsidR="005D694B" w:rsidRPr="006B3327" w:rsidRDefault="005D694B">
      <w:pPr>
        <w:pStyle w:val="StandardSaisie"/>
        <w:rPr>
          <w:sz w:val="20"/>
          <w:szCs w:val="20"/>
        </w:rPr>
      </w:pPr>
    </w:p>
    <w:p w14:paraId="0C46A268" w14:textId="77777777" w:rsidR="005D694B" w:rsidRPr="006B3327" w:rsidRDefault="005D694B">
      <w:pPr>
        <w:pStyle w:val="StandardSaisie"/>
        <w:rPr>
          <w:sz w:val="20"/>
          <w:szCs w:val="20"/>
        </w:rPr>
      </w:pPr>
    </w:p>
    <w:p w14:paraId="0CD127FB" w14:textId="77777777" w:rsidR="005D694B" w:rsidRPr="006B3327" w:rsidRDefault="005D694B" w:rsidP="005D694B">
      <w:pPr>
        <w:widowControl/>
        <w:suppressAutoHyphens w:val="0"/>
        <w:spacing w:after="200"/>
        <w:jc w:val="both"/>
        <w:rPr>
          <w:rFonts w:eastAsia="Calibri" w:cs="Times New Roman"/>
          <w:b/>
          <w:kern w:val="0"/>
          <w:sz w:val="20"/>
          <w:szCs w:val="20"/>
          <w:lang w:eastAsia="en-US" w:bidi="ar-SA"/>
        </w:rPr>
      </w:pPr>
      <w:r w:rsidRPr="006B3327">
        <w:rPr>
          <w:rFonts w:eastAsia="Calibri" w:cs="Times New Roman"/>
          <w:b/>
          <w:kern w:val="0"/>
          <w:sz w:val="20"/>
          <w:szCs w:val="20"/>
          <w:lang w:eastAsia="en-US" w:bidi="ar-SA"/>
        </w:rPr>
        <w:t>Fait à ………</w:t>
      </w:r>
      <w:proofErr w:type="gramStart"/>
      <w:r w:rsidRPr="006B3327">
        <w:rPr>
          <w:rFonts w:eastAsia="Calibri" w:cs="Times New Roman"/>
          <w:b/>
          <w:kern w:val="0"/>
          <w:sz w:val="20"/>
          <w:szCs w:val="20"/>
          <w:lang w:eastAsia="en-US" w:bidi="ar-SA"/>
        </w:rPr>
        <w:t xml:space="preserve">…,  </w:t>
      </w:r>
      <w:r w:rsidR="00E14DD9">
        <w:rPr>
          <w:rFonts w:eastAsia="Calibri" w:cs="Times New Roman"/>
          <w:b/>
          <w:kern w:val="0"/>
          <w:sz w:val="20"/>
          <w:szCs w:val="20"/>
          <w:lang w:eastAsia="en-US" w:bidi="ar-SA"/>
        </w:rPr>
        <w:t xml:space="preserve"> </w:t>
      </w:r>
      <w:proofErr w:type="gramEnd"/>
      <w:r w:rsidR="00E14DD9">
        <w:rPr>
          <w:rFonts w:eastAsia="Calibri" w:cs="Times New Roman"/>
          <w:b/>
          <w:kern w:val="0"/>
          <w:sz w:val="20"/>
          <w:szCs w:val="20"/>
          <w:lang w:eastAsia="en-US" w:bidi="ar-SA"/>
        </w:rPr>
        <w:t xml:space="preserve">  </w:t>
      </w:r>
      <w:r w:rsidRPr="006B3327">
        <w:rPr>
          <w:rFonts w:eastAsia="Calibri" w:cs="Times New Roman"/>
          <w:b/>
          <w:kern w:val="0"/>
          <w:sz w:val="20"/>
          <w:szCs w:val="20"/>
          <w:lang w:eastAsia="en-US" w:bidi="ar-SA"/>
        </w:rPr>
        <w:t xml:space="preserve">                  le ……………,</w:t>
      </w:r>
    </w:p>
    <w:p w14:paraId="4EF78480" w14:textId="77777777" w:rsidR="005D694B" w:rsidRPr="006B3327" w:rsidRDefault="005D694B" w:rsidP="005D694B">
      <w:pPr>
        <w:widowControl/>
        <w:suppressAutoHyphens w:val="0"/>
        <w:spacing w:after="200"/>
        <w:jc w:val="both"/>
        <w:rPr>
          <w:rFonts w:eastAsia="Calibri" w:cs="Times New Roman"/>
          <w:b/>
          <w:kern w:val="0"/>
          <w:sz w:val="20"/>
          <w:szCs w:val="20"/>
          <w:lang w:eastAsia="en-US" w:bidi="ar-SA"/>
        </w:rPr>
      </w:pPr>
    </w:p>
    <w:p w14:paraId="08A304CF" w14:textId="77777777" w:rsidR="005D694B" w:rsidRPr="006B3327" w:rsidRDefault="005D694B" w:rsidP="005D694B">
      <w:pPr>
        <w:widowControl/>
        <w:suppressAutoHyphens w:val="0"/>
        <w:spacing w:after="200"/>
        <w:jc w:val="both"/>
        <w:rPr>
          <w:rFonts w:eastAsia="Calibri" w:cs="Times New Roman"/>
          <w:b/>
          <w:kern w:val="0"/>
          <w:sz w:val="20"/>
          <w:szCs w:val="20"/>
          <w:lang w:eastAsia="en-US" w:bidi="ar-SA"/>
        </w:rPr>
      </w:pPr>
    </w:p>
    <w:p w14:paraId="70FC38A9" w14:textId="77777777" w:rsidR="00BC257F" w:rsidRDefault="005D694B" w:rsidP="003467BC">
      <w:pPr>
        <w:widowControl/>
        <w:suppressAutoHyphens w:val="0"/>
        <w:spacing w:after="200"/>
        <w:jc w:val="both"/>
        <w:rPr>
          <w:rFonts w:eastAsia="Calibri" w:cs="Times New Roman"/>
          <w:b/>
          <w:kern w:val="0"/>
          <w:sz w:val="20"/>
          <w:szCs w:val="20"/>
          <w:lang w:eastAsia="en-US" w:bidi="ar-SA"/>
        </w:rPr>
      </w:pPr>
      <w:r w:rsidRPr="006B3327">
        <w:rPr>
          <w:rFonts w:eastAsia="Calibri" w:cs="Times New Roman"/>
          <w:b/>
          <w:kern w:val="0"/>
          <w:sz w:val="20"/>
          <w:szCs w:val="20"/>
          <w:lang w:eastAsia="en-US" w:bidi="ar-SA"/>
        </w:rPr>
        <w:t xml:space="preserve">Bénéficiaire chef de file                Partenaire 1                          Partenaire 2  </w:t>
      </w:r>
    </w:p>
    <w:p w14:paraId="1716A5D5" w14:textId="064F4822" w:rsidR="00643CAF" w:rsidRDefault="00643CAF" w:rsidP="00643CAF">
      <w:pPr>
        <w:widowControl/>
        <w:suppressAutoHyphens w:val="0"/>
        <w:spacing w:after="200"/>
        <w:jc w:val="center"/>
        <w:rPr>
          <w:rFonts w:ascii="Calibri" w:hAnsi="Calibri"/>
          <w:bCs/>
          <w:szCs w:val="22"/>
        </w:rPr>
      </w:pPr>
      <w:r>
        <w:rPr>
          <w:rFonts w:eastAsia="Calibri" w:cs="Times New Roman"/>
          <w:b/>
          <w:kern w:val="0"/>
          <w:sz w:val="20"/>
          <w:szCs w:val="20"/>
          <w:lang w:eastAsia="en-US" w:bidi="ar-SA"/>
        </w:rPr>
        <w:br w:type="page"/>
      </w:r>
    </w:p>
    <w:p w14:paraId="5AE4885C" w14:textId="77777777" w:rsidR="00643CAF" w:rsidRPr="00BB567C" w:rsidRDefault="00643CAF" w:rsidP="00EA1DC8">
      <w:pPr>
        <w:widowControl/>
        <w:shd w:val="clear" w:color="auto" w:fill="E7E6E6"/>
        <w:suppressAutoHyphens w:val="0"/>
        <w:spacing w:after="200"/>
        <w:jc w:val="center"/>
        <w:rPr>
          <w:rFonts w:ascii="Calibri" w:hAnsi="Calibri"/>
          <w:bCs/>
          <w:szCs w:val="22"/>
        </w:rPr>
      </w:pPr>
      <w:r w:rsidRPr="00BB567C">
        <w:rPr>
          <w:rFonts w:ascii="Calibri" w:hAnsi="Calibri"/>
          <w:b/>
          <w:bCs/>
          <w:szCs w:val="22"/>
        </w:rPr>
        <w:lastRenderedPageBreak/>
        <w:t>ANNEXE 1 : Descriptif détaillé des actions par partenaires et calendrier de réalisation</w:t>
      </w:r>
    </w:p>
    <w:p w14:paraId="0C50232B" w14:textId="77777777" w:rsidR="00BC257F" w:rsidRPr="00BB567C" w:rsidRDefault="00BC257F">
      <w:pPr>
        <w:jc w:val="both"/>
        <w:rPr>
          <w:rFonts w:ascii="Calibri" w:hAnsi="Calibri" w:cs="Calibri"/>
          <w:b/>
          <w:bCs/>
          <w:szCs w:val="22"/>
        </w:rPr>
      </w:pPr>
      <w:r w:rsidRPr="00BB567C">
        <w:rPr>
          <w:rFonts w:ascii="Calibri" w:eastAsia="Wingdings" w:hAnsi="Calibri" w:cs="Wingdings"/>
          <w:b/>
          <w:i/>
          <w:iCs/>
          <w:szCs w:val="22"/>
          <w:highlight w:val="green"/>
        </w:rPr>
        <w:t xml:space="preserve">=&gt; </w:t>
      </w:r>
      <w:r w:rsidRPr="00BB567C">
        <w:rPr>
          <w:rFonts w:ascii="Calibri" w:eastAsia="Arial" w:hAnsi="Calibri" w:cs="Arial"/>
          <w:i/>
          <w:iCs/>
          <w:szCs w:val="22"/>
          <w:highlight w:val="green"/>
        </w:rPr>
        <w:t>Cette annexe est une proposition de modèle, pouvant être révisé selon les spécificités de l’opération présentée.</w:t>
      </w:r>
    </w:p>
    <w:p w14:paraId="7961D1C1" w14:textId="77777777" w:rsidR="00BC257F" w:rsidRDefault="00BC257F">
      <w:pPr>
        <w:jc w:val="both"/>
        <w:rPr>
          <w:rFonts w:ascii="Calibri" w:hAnsi="Calibri" w:cs="Calibri"/>
          <w:b/>
          <w:bCs/>
          <w:color w:val="000000"/>
          <w:szCs w:val="22"/>
        </w:rPr>
      </w:pPr>
    </w:p>
    <w:p w14:paraId="38B8CE9A" w14:textId="77777777" w:rsidR="00BC257F" w:rsidRDefault="00BC257F">
      <w:pPr>
        <w:jc w:val="both"/>
        <w:rPr>
          <w:rFonts w:ascii="Calibri" w:eastAsia="Arial" w:hAnsi="Calibri" w:cs="Arial"/>
          <w:i/>
          <w:iCs/>
          <w:color w:val="000000"/>
          <w:szCs w:val="22"/>
        </w:rPr>
      </w:pPr>
      <w:r>
        <w:rPr>
          <w:rFonts w:ascii="Calibri" w:eastAsia="Arial" w:hAnsi="Calibri" w:cs="Arial"/>
          <w:b/>
          <w:bCs/>
          <w:color w:val="000000"/>
          <w:szCs w:val="22"/>
        </w:rPr>
        <w:t xml:space="preserve">Descriptif global de l'opération :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44E36B85"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24DABC98" w14:textId="141ACB7D" w:rsidR="00BC257F" w:rsidRDefault="00BC257F">
            <w:pPr>
              <w:jc w:val="both"/>
              <w:rPr>
                <w:rFonts w:ascii="Calibri" w:hAnsi="Calibri" w:cs="Calibri"/>
                <w:b/>
                <w:bCs/>
                <w:color w:val="000000"/>
                <w:szCs w:val="22"/>
                <w:u w:val="single"/>
              </w:rPr>
            </w:pPr>
            <w:r w:rsidRPr="00BB567C">
              <w:rPr>
                <w:rFonts w:ascii="Calibri" w:eastAsia="Arial" w:hAnsi="Calibri" w:cs="Arial"/>
                <w:i/>
                <w:iCs/>
                <w:color w:val="000000"/>
                <w:szCs w:val="22"/>
                <w:highlight w:val="green"/>
              </w:rPr>
              <w:t>Précisez le</w:t>
            </w:r>
            <w:r w:rsidR="00FD265A" w:rsidRPr="00BB567C">
              <w:rPr>
                <w:rFonts w:ascii="Calibri" w:eastAsia="Arial" w:hAnsi="Calibri" w:cs="Arial"/>
                <w:i/>
                <w:iCs/>
                <w:color w:val="000000"/>
                <w:szCs w:val="22"/>
                <w:highlight w:val="green"/>
              </w:rPr>
              <w:t xml:space="preserve"> contexte, le</w:t>
            </w:r>
            <w:r w:rsidRPr="00BB567C">
              <w:rPr>
                <w:rFonts w:ascii="Calibri" w:eastAsia="Arial" w:hAnsi="Calibri" w:cs="Arial"/>
                <w:i/>
                <w:iCs/>
                <w:color w:val="000000"/>
                <w:szCs w:val="22"/>
                <w:highlight w:val="green"/>
              </w:rPr>
              <w:t>s objectifs de l’opération, les résultats attendus, le public cible éventuel…</w:t>
            </w:r>
          </w:p>
          <w:p w14:paraId="7681D41B" w14:textId="77777777" w:rsidR="00BC257F" w:rsidRDefault="00BC257F">
            <w:pPr>
              <w:jc w:val="both"/>
              <w:rPr>
                <w:rFonts w:ascii="Calibri" w:hAnsi="Calibri" w:cs="Calibri"/>
                <w:b/>
                <w:bCs/>
                <w:color w:val="000000"/>
                <w:szCs w:val="22"/>
                <w:u w:val="single"/>
              </w:rPr>
            </w:pPr>
          </w:p>
          <w:p w14:paraId="6DB2F52F" w14:textId="77777777" w:rsidR="00BC257F" w:rsidRDefault="00BC257F">
            <w:pPr>
              <w:jc w:val="both"/>
              <w:rPr>
                <w:rFonts w:ascii="Calibri" w:hAnsi="Calibri" w:cs="Calibri"/>
                <w:b/>
                <w:bCs/>
                <w:color w:val="000000"/>
                <w:szCs w:val="22"/>
                <w:u w:val="single"/>
              </w:rPr>
            </w:pPr>
          </w:p>
          <w:p w14:paraId="05750324" w14:textId="77777777" w:rsidR="00BC257F" w:rsidRDefault="00BC257F">
            <w:pPr>
              <w:jc w:val="both"/>
              <w:rPr>
                <w:rFonts w:ascii="Calibri" w:hAnsi="Calibri" w:cs="Calibri"/>
                <w:b/>
                <w:bCs/>
                <w:color w:val="000000"/>
                <w:szCs w:val="22"/>
                <w:u w:val="single"/>
              </w:rPr>
            </w:pPr>
          </w:p>
          <w:p w14:paraId="75062151" w14:textId="77777777" w:rsidR="00BC257F" w:rsidRDefault="00BC257F">
            <w:pPr>
              <w:jc w:val="both"/>
              <w:rPr>
                <w:rFonts w:ascii="Calibri" w:hAnsi="Calibri" w:cs="Calibri"/>
                <w:b/>
                <w:bCs/>
                <w:color w:val="000000"/>
                <w:szCs w:val="22"/>
                <w:u w:val="single"/>
              </w:rPr>
            </w:pPr>
          </w:p>
          <w:p w14:paraId="073904D5" w14:textId="77777777" w:rsidR="00BC257F" w:rsidRDefault="00BC257F">
            <w:pPr>
              <w:jc w:val="both"/>
              <w:rPr>
                <w:rFonts w:ascii="Calibri" w:hAnsi="Calibri" w:cs="Calibri"/>
                <w:b/>
                <w:bCs/>
                <w:color w:val="000000"/>
                <w:szCs w:val="22"/>
                <w:u w:val="single"/>
              </w:rPr>
            </w:pPr>
          </w:p>
          <w:p w14:paraId="317B2224" w14:textId="77777777" w:rsidR="00BC257F" w:rsidRDefault="00BC257F">
            <w:pPr>
              <w:jc w:val="both"/>
              <w:rPr>
                <w:rFonts w:ascii="Calibri" w:hAnsi="Calibri" w:cs="Calibri"/>
                <w:b/>
                <w:bCs/>
                <w:color w:val="000000"/>
                <w:szCs w:val="22"/>
                <w:u w:val="single"/>
              </w:rPr>
            </w:pPr>
          </w:p>
          <w:p w14:paraId="5BD992D9" w14:textId="77777777" w:rsidR="00BC257F" w:rsidRDefault="00BC257F">
            <w:pPr>
              <w:jc w:val="both"/>
              <w:rPr>
                <w:rFonts w:ascii="Calibri" w:eastAsia="Arial" w:hAnsi="Calibri" w:cs="Arial"/>
                <w:i/>
                <w:iCs/>
                <w:color w:val="000000"/>
                <w:szCs w:val="22"/>
              </w:rPr>
            </w:pPr>
          </w:p>
        </w:tc>
      </w:tr>
    </w:tbl>
    <w:p w14:paraId="63A09B3D" w14:textId="77777777" w:rsidR="00BC257F" w:rsidRDefault="00BC257F">
      <w:pPr>
        <w:jc w:val="both"/>
        <w:rPr>
          <w:rFonts w:ascii="Calibri" w:hAnsi="Calibri" w:cs="Calibri"/>
          <w:b/>
          <w:bCs/>
          <w:color w:val="000000"/>
          <w:szCs w:val="22"/>
          <w:u w:val="single"/>
        </w:rPr>
      </w:pPr>
    </w:p>
    <w:p w14:paraId="23706FC5" w14:textId="77777777" w:rsidR="00BC257F" w:rsidRDefault="00BC257F">
      <w:pPr>
        <w:jc w:val="both"/>
        <w:rPr>
          <w:rFonts w:ascii="Calibri" w:hAnsi="Calibri" w:cs="Calibri"/>
          <w:b/>
          <w:bCs/>
          <w:color w:val="000000"/>
          <w:szCs w:val="22"/>
        </w:rPr>
      </w:pPr>
      <w:r>
        <w:rPr>
          <w:rFonts w:ascii="Calibri" w:hAnsi="Calibri" w:cs="Calibri"/>
          <w:b/>
          <w:bCs/>
          <w:color w:val="000000"/>
          <w:szCs w:val="22"/>
        </w:rPr>
        <w:t>Nombre d’actions présentées dans le cadre de l'opération :</w:t>
      </w:r>
      <w:r>
        <w:rPr>
          <w:rFonts w:ascii="Calibri" w:hAnsi="Calibri" w:cs="Calibri"/>
          <w:color w:val="000000"/>
          <w:szCs w:val="22"/>
        </w:rPr>
        <w:t xml:space="preserve"> </w:t>
      </w:r>
      <w:r>
        <w:rPr>
          <w:rFonts w:ascii="Calibri" w:hAnsi="Calibri" w:cs="Calibri"/>
          <w:color w:val="000000"/>
          <w:szCs w:val="22"/>
          <w:highlight w:val="yellow"/>
        </w:rPr>
        <w:t>XX</w:t>
      </w:r>
    </w:p>
    <w:p w14:paraId="2B7C8EAB" w14:textId="77777777" w:rsidR="00BC257F" w:rsidRDefault="00BC257F">
      <w:pPr>
        <w:jc w:val="both"/>
        <w:rPr>
          <w:rFonts w:ascii="Calibri" w:hAnsi="Calibri" w:cs="Calibri"/>
          <w:b/>
          <w:bCs/>
          <w:color w:val="000000"/>
          <w:szCs w:val="22"/>
        </w:rPr>
      </w:pPr>
    </w:p>
    <w:p w14:paraId="6479EF24" w14:textId="77777777" w:rsidR="00BC257F" w:rsidRDefault="00BC257F">
      <w:pPr>
        <w:jc w:val="both"/>
        <w:rPr>
          <w:rFonts w:ascii="Calibri" w:hAnsi="Calibri" w:cs="Calibri"/>
          <w:color w:val="000000"/>
          <w:szCs w:val="22"/>
          <w:highlight w:val="yellow"/>
        </w:rPr>
      </w:pPr>
      <w:r>
        <w:rPr>
          <w:rFonts w:ascii="Calibri" w:hAnsi="Calibri" w:cs="Calibri"/>
          <w:b/>
          <w:bCs/>
          <w:color w:val="000000"/>
          <w:szCs w:val="22"/>
        </w:rPr>
        <w:t xml:space="preserve">Action 1 : </w:t>
      </w:r>
      <w:r>
        <w:rPr>
          <w:rFonts w:ascii="Calibri" w:hAnsi="Calibri" w:cs="Calibri"/>
          <w:color w:val="000000"/>
          <w:szCs w:val="22"/>
          <w:highlight w:val="yellow"/>
        </w:rPr>
        <w:t>Intitulé</w:t>
      </w:r>
    </w:p>
    <w:p w14:paraId="34D81AAF" w14:textId="77777777" w:rsidR="00BC257F" w:rsidRDefault="00BC257F">
      <w:pPr>
        <w:jc w:val="both"/>
        <w:rPr>
          <w:rFonts w:ascii="Calibri" w:hAnsi="Calibri" w:cs="Calibri"/>
          <w:color w:val="000000"/>
          <w:szCs w:val="22"/>
          <w:highlight w:val="yellow"/>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370E8A58"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618486E9" w14:textId="08061EBA" w:rsidR="00BC257F" w:rsidRDefault="00BC257F">
            <w:pPr>
              <w:jc w:val="both"/>
              <w:rPr>
                <w:rFonts w:ascii="Calibri" w:hAnsi="Calibri" w:cs="Calibri"/>
                <w:b/>
                <w:bCs/>
                <w:i/>
                <w:iCs/>
                <w:color w:val="000000"/>
                <w:szCs w:val="22"/>
                <w:u w:val="single"/>
              </w:rPr>
            </w:pPr>
            <w:r>
              <w:rPr>
                <w:rFonts w:ascii="Calibri" w:hAnsi="Calibri" w:cs="Calibri"/>
                <w:i/>
                <w:iCs/>
                <w:color w:val="000000"/>
                <w:szCs w:val="22"/>
              </w:rPr>
              <w:t>Objectifs de l'action, résultats recherché (quantitatifs ou qualitatifs)</w:t>
            </w:r>
            <w:r w:rsidR="00966084">
              <w:rPr>
                <w:rFonts w:ascii="Calibri" w:hAnsi="Calibri" w:cs="Calibri"/>
                <w:i/>
                <w:iCs/>
                <w:color w:val="000000"/>
                <w:szCs w:val="22"/>
              </w:rPr>
              <w:t>, nature des livrables</w:t>
            </w:r>
            <w:r w:rsidR="00BB567C">
              <w:rPr>
                <w:rFonts w:ascii="Calibri" w:hAnsi="Calibri" w:cs="Calibri"/>
                <w:i/>
                <w:iCs/>
                <w:color w:val="000000"/>
                <w:szCs w:val="22"/>
              </w:rPr>
              <w:t>, etc.</w:t>
            </w:r>
            <w:r w:rsidR="00966084">
              <w:rPr>
                <w:rFonts w:ascii="Calibri" w:hAnsi="Calibri" w:cs="Calibri"/>
                <w:i/>
                <w:iCs/>
                <w:color w:val="000000"/>
                <w:szCs w:val="22"/>
              </w:rPr>
              <w:t xml:space="preserve"> </w:t>
            </w:r>
          </w:p>
          <w:p w14:paraId="34388298" w14:textId="77777777" w:rsidR="00BC257F" w:rsidRDefault="00BC257F">
            <w:pPr>
              <w:jc w:val="both"/>
              <w:rPr>
                <w:rFonts w:ascii="Calibri" w:hAnsi="Calibri" w:cs="Calibri"/>
                <w:b/>
                <w:bCs/>
                <w:i/>
                <w:iCs/>
                <w:color w:val="000000"/>
                <w:szCs w:val="22"/>
                <w:u w:val="single"/>
              </w:rPr>
            </w:pPr>
          </w:p>
          <w:p w14:paraId="76F6D4E9" w14:textId="77777777" w:rsidR="00BC257F" w:rsidRDefault="00BC257F">
            <w:pPr>
              <w:jc w:val="both"/>
              <w:rPr>
                <w:rFonts w:ascii="Calibri" w:hAnsi="Calibri" w:cs="Calibri"/>
                <w:b/>
                <w:bCs/>
                <w:i/>
                <w:iCs/>
                <w:color w:val="000000"/>
                <w:szCs w:val="22"/>
              </w:rPr>
            </w:pPr>
          </w:p>
          <w:p w14:paraId="7652EAB9" w14:textId="77777777" w:rsidR="00BC257F" w:rsidRDefault="00BC257F">
            <w:pPr>
              <w:jc w:val="both"/>
              <w:rPr>
                <w:rFonts w:ascii="Calibri" w:hAnsi="Calibri" w:cs="Calibri"/>
                <w:b/>
                <w:bCs/>
                <w:i/>
                <w:iCs/>
                <w:color w:val="000000"/>
                <w:szCs w:val="22"/>
              </w:rPr>
            </w:pPr>
          </w:p>
          <w:p w14:paraId="6603B39D" w14:textId="77777777" w:rsidR="00BC257F" w:rsidRDefault="00BC257F">
            <w:pPr>
              <w:jc w:val="both"/>
              <w:rPr>
                <w:rFonts w:ascii="Calibri" w:hAnsi="Calibri" w:cs="Calibri"/>
                <w:i/>
                <w:iCs/>
                <w:color w:val="000000"/>
                <w:szCs w:val="22"/>
              </w:rPr>
            </w:pPr>
          </w:p>
        </w:tc>
      </w:tr>
    </w:tbl>
    <w:p w14:paraId="43DE128F" w14:textId="77777777" w:rsidR="00BC257F" w:rsidRDefault="00BC257F">
      <w:pPr>
        <w:jc w:val="both"/>
        <w:rPr>
          <w:rFonts w:ascii="Calibri" w:eastAsia="Arial" w:hAnsi="Calibri" w:cs="Arial"/>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355C6040"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397AC174" w14:textId="77777777" w:rsidR="00BC257F" w:rsidRDefault="00BC257F">
            <w:pPr>
              <w:jc w:val="both"/>
            </w:pPr>
            <w:r>
              <w:rPr>
                <w:rFonts w:ascii="Calibri" w:hAnsi="Calibri" w:cs="Calibri"/>
                <w:i/>
                <w:iCs/>
                <w:color w:val="000000"/>
                <w:szCs w:val="22"/>
              </w:rPr>
              <w:t xml:space="preserve">Période d'exécution de l'action : du </w:t>
            </w:r>
            <w:r>
              <w:rPr>
                <w:rFonts w:ascii="Calibri" w:hAnsi="Calibri" w:cs="Calibri"/>
                <w:i/>
                <w:iCs/>
                <w:color w:val="000000"/>
                <w:szCs w:val="22"/>
                <w:highlight w:val="yellow"/>
              </w:rPr>
              <w:t>XX</w:t>
            </w:r>
            <w:r>
              <w:rPr>
                <w:rFonts w:ascii="Calibri" w:hAnsi="Calibri" w:cs="Calibri"/>
                <w:i/>
                <w:iCs/>
                <w:color w:val="000000"/>
                <w:szCs w:val="22"/>
              </w:rPr>
              <w:t xml:space="preserve"> au </w:t>
            </w:r>
            <w:r>
              <w:rPr>
                <w:rFonts w:ascii="Calibri" w:hAnsi="Calibri" w:cs="Calibri"/>
                <w:i/>
                <w:iCs/>
                <w:color w:val="000000"/>
                <w:szCs w:val="22"/>
                <w:highlight w:val="yellow"/>
              </w:rPr>
              <w:t>XX</w:t>
            </w:r>
          </w:p>
        </w:tc>
      </w:tr>
    </w:tbl>
    <w:p w14:paraId="33E53A50" w14:textId="77777777" w:rsidR="00BC257F" w:rsidRDefault="00BC257F">
      <w:pPr>
        <w:jc w:val="both"/>
        <w:rPr>
          <w:rFonts w:ascii="Calibri" w:hAnsi="Calibri" w:cs="Calibri"/>
          <w:b/>
          <w:bCs/>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5EB5D320"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7BFAD857" w14:textId="77777777" w:rsidR="00BC257F" w:rsidRDefault="00BC257F">
            <w:pPr>
              <w:jc w:val="both"/>
              <w:rPr>
                <w:rFonts w:ascii="Calibri" w:hAnsi="Calibri"/>
                <w:szCs w:val="22"/>
                <w:u w:val="single"/>
              </w:rPr>
            </w:pPr>
            <w:r>
              <w:rPr>
                <w:rFonts w:ascii="Calibri" w:hAnsi="Calibri" w:cs="Calibri"/>
                <w:i/>
                <w:iCs/>
                <w:color w:val="000000"/>
                <w:szCs w:val="22"/>
              </w:rPr>
              <w:t>Partenaire(s) mobilisé(s) pour la mise en œuvre de l'action et rôle de chacun</w:t>
            </w:r>
          </w:p>
          <w:p w14:paraId="614A742B" w14:textId="77777777" w:rsidR="00BC257F" w:rsidRDefault="00BC257F">
            <w:pPr>
              <w:jc w:val="both"/>
              <w:rPr>
                <w:rFonts w:ascii="Calibri" w:hAnsi="Calibri"/>
                <w:szCs w:val="22"/>
                <w:u w:val="single"/>
              </w:rPr>
            </w:pPr>
          </w:p>
          <w:p w14:paraId="00578B7D" w14:textId="77777777" w:rsidR="00BC257F" w:rsidRDefault="00BC257F">
            <w:pPr>
              <w:jc w:val="both"/>
              <w:rPr>
                <w:rFonts w:ascii="Calibri" w:hAnsi="Calibri"/>
                <w:szCs w:val="22"/>
                <w:u w:val="single"/>
              </w:rPr>
            </w:pPr>
          </w:p>
          <w:p w14:paraId="398EE32C" w14:textId="77777777" w:rsidR="00BC257F" w:rsidRDefault="00BC257F">
            <w:pPr>
              <w:jc w:val="both"/>
              <w:rPr>
                <w:rFonts w:ascii="Calibri" w:hAnsi="Calibri"/>
                <w:szCs w:val="22"/>
                <w:u w:val="single"/>
              </w:rPr>
            </w:pPr>
          </w:p>
          <w:p w14:paraId="39ADE1A2" w14:textId="77777777" w:rsidR="00BC257F" w:rsidRDefault="00BC257F">
            <w:pPr>
              <w:jc w:val="both"/>
              <w:rPr>
                <w:rFonts w:ascii="Calibri" w:hAnsi="Calibri" w:cs="Calibri"/>
                <w:i/>
                <w:iCs/>
                <w:color w:val="000000"/>
                <w:szCs w:val="22"/>
                <w:u w:val="single"/>
              </w:rPr>
            </w:pPr>
          </w:p>
        </w:tc>
      </w:tr>
    </w:tbl>
    <w:p w14:paraId="00715336" w14:textId="77777777" w:rsidR="00BC257F" w:rsidRDefault="00BC257F">
      <w:pPr>
        <w:jc w:val="both"/>
        <w:rPr>
          <w:rFonts w:ascii="Calibri" w:hAnsi="Calibri" w:cs="Calibri"/>
          <w:b/>
          <w:bCs/>
          <w:i/>
          <w:iCs/>
          <w:color w:val="000000"/>
          <w:szCs w:val="22"/>
        </w:rPr>
      </w:pPr>
    </w:p>
    <w:p w14:paraId="1691F744" w14:textId="77777777" w:rsidR="00BC257F" w:rsidRDefault="00BC257F">
      <w:pPr>
        <w:jc w:val="both"/>
        <w:rPr>
          <w:rFonts w:ascii="Calibri" w:hAnsi="Calibri" w:cs="Calibri"/>
          <w:b/>
          <w:bCs/>
          <w:i/>
          <w:iCs/>
          <w:color w:val="000000"/>
          <w:szCs w:val="22"/>
        </w:rPr>
      </w:pPr>
    </w:p>
    <w:p w14:paraId="78C7AB77" w14:textId="77777777" w:rsidR="00BC257F" w:rsidRDefault="00BC257F">
      <w:pPr>
        <w:jc w:val="both"/>
        <w:rPr>
          <w:rFonts w:ascii="Calibri" w:hAnsi="Calibri" w:cs="Calibri"/>
          <w:color w:val="000000"/>
          <w:szCs w:val="22"/>
          <w:highlight w:val="yellow"/>
        </w:rPr>
      </w:pPr>
      <w:r>
        <w:rPr>
          <w:rFonts w:ascii="Calibri" w:hAnsi="Calibri" w:cs="Calibri"/>
          <w:b/>
          <w:bCs/>
          <w:color w:val="000000"/>
          <w:szCs w:val="22"/>
        </w:rPr>
        <w:t xml:space="preserve">Action 2 : </w:t>
      </w:r>
      <w:r>
        <w:rPr>
          <w:rFonts w:ascii="Calibri" w:hAnsi="Calibri" w:cs="Calibri"/>
          <w:color w:val="000000"/>
          <w:szCs w:val="22"/>
          <w:highlight w:val="yellow"/>
        </w:rPr>
        <w:t>Intitulé</w:t>
      </w:r>
    </w:p>
    <w:p w14:paraId="1F09EFAD" w14:textId="77777777" w:rsidR="00BC257F" w:rsidRDefault="00BC257F">
      <w:pPr>
        <w:jc w:val="both"/>
        <w:rPr>
          <w:rFonts w:ascii="Calibri" w:hAnsi="Calibri" w:cs="Calibri"/>
          <w:color w:val="000000"/>
          <w:szCs w:val="22"/>
          <w:highlight w:val="yellow"/>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589E8EBB"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5B3C903F" w14:textId="77777777" w:rsidR="00BC257F" w:rsidRDefault="00BC257F">
            <w:pPr>
              <w:jc w:val="both"/>
              <w:rPr>
                <w:rFonts w:ascii="Calibri" w:hAnsi="Calibri" w:cs="Calibri"/>
                <w:b/>
                <w:bCs/>
                <w:i/>
                <w:iCs/>
                <w:color w:val="000000"/>
                <w:szCs w:val="22"/>
                <w:u w:val="single"/>
              </w:rPr>
            </w:pPr>
            <w:r>
              <w:rPr>
                <w:rFonts w:ascii="Calibri" w:hAnsi="Calibri" w:cs="Calibri"/>
                <w:i/>
                <w:iCs/>
                <w:color w:val="000000"/>
                <w:szCs w:val="22"/>
              </w:rPr>
              <w:t>Objectifs de l'action, résultats recherché (quantitatifs ou qualitatifs)</w:t>
            </w:r>
          </w:p>
          <w:p w14:paraId="3D7696E8" w14:textId="77777777" w:rsidR="00BC257F" w:rsidRDefault="00BC257F">
            <w:pPr>
              <w:jc w:val="both"/>
              <w:rPr>
                <w:rFonts w:ascii="Calibri" w:hAnsi="Calibri" w:cs="Calibri"/>
                <w:b/>
                <w:bCs/>
                <w:i/>
                <w:iCs/>
                <w:color w:val="000000"/>
                <w:szCs w:val="22"/>
                <w:u w:val="single"/>
              </w:rPr>
            </w:pPr>
          </w:p>
          <w:p w14:paraId="098809D7" w14:textId="77777777" w:rsidR="00BC257F" w:rsidRDefault="00BC257F">
            <w:pPr>
              <w:jc w:val="both"/>
              <w:rPr>
                <w:rFonts w:ascii="Calibri" w:hAnsi="Calibri" w:cs="Calibri"/>
                <w:b/>
                <w:bCs/>
                <w:i/>
                <w:iCs/>
                <w:color w:val="000000"/>
                <w:szCs w:val="22"/>
              </w:rPr>
            </w:pPr>
          </w:p>
          <w:p w14:paraId="42EE427D" w14:textId="77777777" w:rsidR="00BC257F" w:rsidRDefault="00BC257F">
            <w:pPr>
              <w:jc w:val="both"/>
              <w:rPr>
                <w:rFonts w:ascii="Calibri" w:hAnsi="Calibri" w:cs="Calibri"/>
                <w:b/>
                <w:bCs/>
                <w:i/>
                <w:iCs/>
                <w:color w:val="000000"/>
                <w:szCs w:val="22"/>
              </w:rPr>
            </w:pPr>
          </w:p>
          <w:p w14:paraId="497996E4" w14:textId="77777777" w:rsidR="00BC257F" w:rsidRDefault="00BC257F">
            <w:pPr>
              <w:jc w:val="both"/>
              <w:rPr>
                <w:rFonts w:ascii="Calibri" w:hAnsi="Calibri" w:cs="Calibri"/>
                <w:i/>
                <w:iCs/>
                <w:color w:val="000000"/>
                <w:szCs w:val="22"/>
              </w:rPr>
            </w:pPr>
          </w:p>
        </w:tc>
      </w:tr>
    </w:tbl>
    <w:p w14:paraId="55D676F8" w14:textId="77777777" w:rsidR="00BC257F" w:rsidRDefault="00BC257F">
      <w:pPr>
        <w:jc w:val="both"/>
        <w:rPr>
          <w:rFonts w:ascii="Calibri" w:eastAsia="Arial" w:hAnsi="Calibri" w:cs="Arial"/>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314AD196"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1F9EFC89" w14:textId="77777777" w:rsidR="00BC257F" w:rsidRDefault="00BC257F">
            <w:pPr>
              <w:jc w:val="both"/>
            </w:pPr>
            <w:r>
              <w:rPr>
                <w:rFonts w:ascii="Calibri" w:hAnsi="Calibri" w:cs="Calibri"/>
                <w:i/>
                <w:iCs/>
                <w:color w:val="000000"/>
                <w:szCs w:val="22"/>
              </w:rPr>
              <w:t xml:space="preserve">Période d'exécution de l'action : du </w:t>
            </w:r>
            <w:r>
              <w:rPr>
                <w:rFonts w:ascii="Calibri" w:hAnsi="Calibri" w:cs="Calibri"/>
                <w:i/>
                <w:iCs/>
                <w:color w:val="000000"/>
                <w:szCs w:val="22"/>
                <w:highlight w:val="yellow"/>
              </w:rPr>
              <w:t>XX</w:t>
            </w:r>
            <w:r>
              <w:rPr>
                <w:rFonts w:ascii="Calibri" w:hAnsi="Calibri" w:cs="Calibri"/>
                <w:i/>
                <w:iCs/>
                <w:color w:val="000000"/>
                <w:szCs w:val="22"/>
              </w:rPr>
              <w:t xml:space="preserve"> au </w:t>
            </w:r>
            <w:r>
              <w:rPr>
                <w:rFonts w:ascii="Calibri" w:hAnsi="Calibri" w:cs="Calibri"/>
                <w:i/>
                <w:iCs/>
                <w:color w:val="000000"/>
                <w:szCs w:val="22"/>
                <w:highlight w:val="yellow"/>
              </w:rPr>
              <w:t>XX</w:t>
            </w:r>
          </w:p>
        </w:tc>
      </w:tr>
    </w:tbl>
    <w:p w14:paraId="1E573BB7" w14:textId="77777777" w:rsidR="00BC257F" w:rsidRDefault="00BC257F">
      <w:pPr>
        <w:jc w:val="both"/>
        <w:rPr>
          <w:rFonts w:ascii="Calibri" w:hAnsi="Calibri" w:cs="Calibri"/>
          <w:b/>
          <w:bCs/>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25822DF7"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139A9541" w14:textId="77777777" w:rsidR="00BC257F" w:rsidRDefault="00BC257F">
            <w:pPr>
              <w:jc w:val="both"/>
              <w:rPr>
                <w:rFonts w:ascii="Calibri" w:hAnsi="Calibri"/>
                <w:szCs w:val="22"/>
                <w:u w:val="single"/>
              </w:rPr>
            </w:pPr>
            <w:r>
              <w:rPr>
                <w:rFonts w:ascii="Calibri" w:hAnsi="Calibri" w:cs="Calibri"/>
                <w:i/>
                <w:iCs/>
                <w:color w:val="000000"/>
                <w:szCs w:val="22"/>
              </w:rPr>
              <w:t>Partenaire(s) mobilisé(s) pour la mise en œuvre de l'action et rôle de chacun</w:t>
            </w:r>
          </w:p>
          <w:p w14:paraId="2C5C93D0" w14:textId="77777777" w:rsidR="00BC257F" w:rsidRDefault="00BC257F">
            <w:pPr>
              <w:jc w:val="both"/>
              <w:rPr>
                <w:rFonts w:ascii="Calibri" w:hAnsi="Calibri"/>
                <w:szCs w:val="22"/>
                <w:u w:val="single"/>
              </w:rPr>
            </w:pPr>
          </w:p>
          <w:p w14:paraId="769F6B0D" w14:textId="77777777" w:rsidR="00BC257F" w:rsidRDefault="00BC257F">
            <w:pPr>
              <w:jc w:val="both"/>
              <w:rPr>
                <w:rFonts w:ascii="Calibri" w:hAnsi="Calibri"/>
                <w:szCs w:val="22"/>
                <w:u w:val="single"/>
              </w:rPr>
            </w:pPr>
          </w:p>
          <w:p w14:paraId="5CDABF6B" w14:textId="77777777" w:rsidR="00BC257F" w:rsidRDefault="00BC257F">
            <w:pPr>
              <w:jc w:val="both"/>
              <w:rPr>
                <w:rFonts w:ascii="Calibri" w:hAnsi="Calibri"/>
                <w:szCs w:val="22"/>
                <w:u w:val="single"/>
              </w:rPr>
            </w:pPr>
          </w:p>
          <w:p w14:paraId="4EEE42B6" w14:textId="77777777" w:rsidR="00BC257F" w:rsidRDefault="00BC257F">
            <w:pPr>
              <w:jc w:val="both"/>
              <w:rPr>
                <w:rFonts w:ascii="Calibri" w:hAnsi="Calibri" w:cs="Calibri"/>
                <w:i/>
                <w:iCs/>
                <w:color w:val="000000"/>
                <w:szCs w:val="22"/>
                <w:u w:val="single"/>
              </w:rPr>
            </w:pPr>
          </w:p>
        </w:tc>
      </w:tr>
    </w:tbl>
    <w:p w14:paraId="0E2A1B26" w14:textId="77777777" w:rsidR="00527504" w:rsidRDefault="00527504">
      <w:pPr>
        <w:jc w:val="both"/>
        <w:rPr>
          <w:rFonts w:ascii="Calibri" w:hAnsi="Calibri" w:cs="Calibri"/>
          <w:b/>
          <w:bCs/>
          <w:color w:val="000000"/>
          <w:szCs w:val="22"/>
        </w:rPr>
      </w:pPr>
    </w:p>
    <w:p w14:paraId="0060400C" w14:textId="77777777" w:rsidR="00BC257F" w:rsidRDefault="00BC257F">
      <w:pPr>
        <w:jc w:val="both"/>
        <w:rPr>
          <w:rFonts w:ascii="Calibri" w:hAnsi="Calibri" w:cs="Calibri"/>
          <w:color w:val="000000"/>
          <w:szCs w:val="22"/>
          <w:highlight w:val="yellow"/>
        </w:rPr>
      </w:pPr>
      <w:r>
        <w:rPr>
          <w:rFonts w:ascii="Calibri" w:hAnsi="Calibri" w:cs="Calibri"/>
          <w:b/>
          <w:bCs/>
          <w:color w:val="000000"/>
          <w:szCs w:val="22"/>
        </w:rPr>
        <w:t xml:space="preserve">Action 3 : </w:t>
      </w:r>
      <w:r>
        <w:rPr>
          <w:rFonts w:ascii="Calibri" w:hAnsi="Calibri" w:cs="Calibri"/>
          <w:color w:val="000000"/>
          <w:szCs w:val="22"/>
          <w:highlight w:val="yellow"/>
        </w:rPr>
        <w:t>Intitulé</w:t>
      </w:r>
    </w:p>
    <w:p w14:paraId="0785CB87" w14:textId="77777777" w:rsidR="00BC257F" w:rsidRDefault="00BC257F">
      <w:pPr>
        <w:jc w:val="both"/>
        <w:rPr>
          <w:rFonts w:ascii="Calibri" w:hAnsi="Calibri" w:cs="Calibri"/>
          <w:color w:val="000000"/>
          <w:szCs w:val="22"/>
          <w:highlight w:val="yellow"/>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54345107"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32DDB23E" w14:textId="77777777" w:rsidR="00BC257F" w:rsidRDefault="00BC257F">
            <w:pPr>
              <w:jc w:val="both"/>
              <w:rPr>
                <w:rFonts w:ascii="Calibri" w:hAnsi="Calibri" w:cs="Calibri"/>
                <w:b/>
                <w:bCs/>
                <w:i/>
                <w:iCs/>
                <w:color w:val="000000"/>
                <w:szCs w:val="22"/>
                <w:u w:val="single"/>
              </w:rPr>
            </w:pPr>
            <w:r>
              <w:rPr>
                <w:rFonts w:ascii="Calibri" w:hAnsi="Calibri" w:cs="Calibri"/>
                <w:i/>
                <w:iCs/>
                <w:color w:val="000000"/>
                <w:szCs w:val="22"/>
              </w:rPr>
              <w:t>Objectifs de l'action, résultats recherché (quantitatifs ou qualitatifs)</w:t>
            </w:r>
          </w:p>
          <w:p w14:paraId="7E0BBF37" w14:textId="77777777" w:rsidR="00BC257F" w:rsidRDefault="00BC257F">
            <w:pPr>
              <w:jc w:val="both"/>
              <w:rPr>
                <w:rFonts w:ascii="Calibri" w:hAnsi="Calibri" w:cs="Calibri"/>
                <w:b/>
                <w:bCs/>
                <w:i/>
                <w:iCs/>
                <w:color w:val="000000"/>
                <w:szCs w:val="22"/>
                <w:u w:val="single"/>
              </w:rPr>
            </w:pPr>
          </w:p>
          <w:p w14:paraId="23B3959C" w14:textId="77777777" w:rsidR="00BC257F" w:rsidRDefault="00BC257F">
            <w:pPr>
              <w:jc w:val="both"/>
              <w:rPr>
                <w:rFonts w:ascii="Calibri" w:hAnsi="Calibri" w:cs="Calibri"/>
                <w:b/>
                <w:bCs/>
                <w:i/>
                <w:iCs/>
                <w:color w:val="000000"/>
                <w:szCs w:val="22"/>
              </w:rPr>
            </w:pPr>
          </w:p>
          <w:p w14:paraId="3B7F3DD7" w14:textId="77777777" w:rsidR="00BC257F" w:rsidRDefault="00BC257F">
            <w:pPr>
              <w:jc w:val="both"/>
              <w:rPr>
                <w:rFonts w:ascii="Calibri" w:hAnsi="Calibri" w:cs="Calibri"/>
                <w:b/>
                <w:bCs/>
                <w:i/>
                <w:iCs/>
                <w:color w:val="000000"/>
                <w:szCs w:val="22"/>
              </w:rPr>
            </w:pPr>
          </w:p>
          <w:p w14:paraId="1B74357A" w14:textId="77777777" w:rsidR="00BC257F" w:rsidRDefault="00BC257F">
            <w:pPr>
              <w:jc w:val="both"/>
              <w:rPr>
                <w:rFonts w:ascii="Calibri" w:hAnsi="Calibri" w:cs="Calibri"/>
                <w:i/>
                <w:iCs/>
                <w:color w:val="000000"/>
                <w:szCs w:val="22"/>
              </w:rPr>
            </w:pPr>
          </w:p>
        </w:tc>
      </w:tr>
    </w:tbl>
    <w:p w14:paraId="76154CDC" w14:textId="77777777" w:rsidR="00BC257F" w:rsidRDefault="00BC257F">
      <w:pPr>
        <w:jc w:val="both"/>
        <w:rPr>
          <w:rFonts w:ascii="Calibri" w:eastAsia="Arial" w:hAnsi="Calibri" w:cs="Arial"/>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71526267"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2A329387" w14:textId="77777777" w:rsidR="00BC257F" w:rsidRDefault="00BC257F">
            <w:pPr>
              <w:jc w:val="both"/>
            </w:pPr>
            <w:r>
              <w:rPr>
                <w:rFonts w:ascii="Calibri" w:hAnsi="Calibri" w:cs="Calibri"/>
                <w:i/>
                <w:iCs/>
                <w:color w:val="000000"/>
                <w:szCs w:val="22"/>
              </w:rPr>
              <w:t xml:space="preserve">Période d'exécution de l'action : du </w:t>
            </w:r>
            <w:r>
              <w:rPr>
                <w:rFonts w:ascii="Calibri" w:hAnsi="Calibri" w:cs="Calibri"/>
                <w:i/>
                <w:iCs/>
                <w:color w:val="000000"/>
                <w:szCs w:val="22"/>
                <w:highlight w:val="yellow"/>
              </w:rPr>
              <w:t>XX</w:t>
            </w:r>
            <w:r>
              <w:rPr>
                <w:rFonts w:ascii="Calibri" w:hAnsi="Calibri" w:cs="Calibri"/>
                <w:i/>
                <w:iCs/>
                <w:color w:val="000000"/>
                <w:szCs w:val="22"/>
              </w:rPr>
              <w:t xml:space="preserve"> au </w:t>
            </w:r>
            <w:r>
              <w:rPr>
                <w:rFonts w:ascii="Calibri" w:hAnsi="Calibri" w:cs="Calibri"/>
                <w:i/>
                <w:iCs/>
                <w:color w:val="000000"/>
                <w:szCs w:val="22"/>
                <w:highlight w:val="yellow"/>
              </w:rPr>
              <w:t>XX</w:t>
            </w:r>
          </w:p>
        </w:tc>
      </w:tr>
    </w:tbl>
    <w:p w14:paraId="00960AC0" w14:textId="77777777" w:rsidR="00BC257F" w:rsidRDefault="00BC257F">
      <w:pPr>
        <w:jc w:val="both"/>
        <w:rPr>
          <w:rFonts w:ascii="Calibri" w:hAnsi="Calibri" w:cs="Calibri"/>
          <w:b/>
          <w:bCs/>
          <w:i/>
          <w:iCs/>
          <w:color w:val="000000"/>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BC257F" w14:paraId="0E4F4871" w14:textId="77777777">
        <w:tc>
          <w:tcPr>
            <w:tcW w:w="9638" w:type="dxa"/>
            <w:tcBorders>
              <w:top w:val="none" w:sz="1" w:space="0" w:color="000000"/>
              <w:left w:val="none" w:sz="1" w:space="0" w:color="000000"/>
              <w:bottom w:val="none" w:sz="1" w:space="0" w:color="000000"/>
              <w:right w:val="none" w:sz="1" w:space="0" w:color="000000"/>
            </w:tcBorders>
            <w:shd w:val="clear" w:color="auto" w:fill="auto"/>
          </w:tcPr>
          <w:p w14:paraId="172708A5" w14:textId="77777777" w:rsidR="00BC257F" w:rsidRDefault="00BC257F">
            <w:pPr>
              <w:jc w:val="both"/>
              <w:rPr>
                <w:rFonts w:ascii="Calibri" w:hAnsi="Calibri"/>
                <w:szCs w:val="22"/>
                <w:u w:val="single"/>
              </w:rPr>
            </w:pPr>
            <w:r>
              <w:rPr>
                <w:rFonts w:ascii="Calibri" w:hAnsi="Calibri" w:cs="Calibri"/>
                <w:i/>
                <w:iCs/>
                <w:color w:val="000000"/>
                <w:szCs w:val="22"/>
              </w:rPr>
              <w:t>Partenaire(s) mobilisé(s) pour la mise en œuvre de l'action et rôle de chacun</w:t>
            </w:r>
          </w:p>
          <w:p w14:paraId="4F8371D1" w14:textId="77777777" w:rsidR="00BC257F" w:rsidRDefault="00BC257F">
            <w:pPr>
              <w:jc w:val="both"/>
              <w:rPr>
                <w:rFonts w:ascii="Calibri" w:hAnsi="Calibri"/>
                <w:szCs w:val="22"/>
                <w:u w:val="single"/>
              </w:rPr>
            </w:pPr>
          </w:p>
          <w:p w14:paraId="00B23609" w14:textId="77777777" w:rsidR="00BC257F" w:rsidRDefault="00BC257F">
            <w:pPr>
              <w:jc w:val="both"/>
              <w:rPr>
                <w:rFonts w:ascii="Calibri" w:hAnsi="Calibri"/>
                <w:szCs w:val="22"/>
                <w:u w:val="single"/>
              </w:rPr>
            </w:pPr>
          </w:p>
          <w:p w14:paraId="4FCF9DA2" w14:textId="77777777" w:rsidR="00BC257F" w:rsidRDefault="00BC257F">
            <w:pPr>
              <w:jc w:val="both"/>
              <w:rPr>
                <w:rFonts w:ascii="Calibri" w:hAnsi="Calibri"/>
                <w:szCs w:val="22"/>
                <w:u w:val="single"/>
              </w:rPr>
            </w:pPr>
          </w:p>
          <w:p w14:paraId="6ADF29B1" w14:textId="77777777" w:rsidR="00BC257F" w:rsidRDefault="00BC257F">
            <w:pPr>
              <w:jc w:val="both"/>
              <w:rPr>
                <w:rFonts w:ascii="Calibri" w:hAnsi="Calibri" w:cs="Calibri"/>
                <w:i/>
                <w:iCs/>
                <w:color w:val="000000"/>
                <w:szCs w:val="22"/>
                <w:u w:val="single"/>
              </w:rPr>
            </w:pPr>
          </w:p>
        </w:tc>
      </w:tr>
    </w:tbl>
    <w:p w14:paraId="129AC223" w14:textId="77777777" w:rsidR="00BC257F" w:rsidRDefault="00BC257F">
      <w:pPr>
        <w:jc w:val="both"/>
        <w:rPr>
          <w:rFonts w:ascii="Calibri" w:eastAsia="Wingdings" w:hAnsi="Calibri" w:cs="Wingdings"/>
          <w:b/>
          <w:i/>
          <w:iCs/>
          <w:color w:val="FF0000"/>
          <w:szCs w:val="22"/>
        </w:rPr>
      </w:pPr>
    </w:p>
    <w:p w14:paraId="56167D33" w14:textId="77777777" w:rsidR="00BC257F" w:rsidRDefault="00BC257F">
      <w:pPr>
        <w:jc w:val="both"/>
        <w:rPr>
          <w:rFonts w:ascii="Calibri" w:hAnsi="Calibri" w:cs="Calibri"/>
          <w:b/>
          <w:bCs/>
          <w:color w:val="000000"/>
          <w:szCs w:val="22"/>
        </w:rPr>
      </w:pPr>
    </w:p>
    <w:p w14:paraId="37CDE81E" w14:textId="77777777" w:rsidR="00BC257F" w:rsidRPr="00BB567C" w:rsidRDefault="00BC257F">
      <w:pPr>
        <w:jc w:val="both"/>
        <w:rPr>
          <w:rFonts w:ascii="Calibri" w:hAnsi="Calibri" w:cs="Calibri"/>
          <w:i/>
          <w:iCs/>
          <w:szCs w:val="22"/>
        </w:rPr>
      </w:pPr>
      <w:r w:rsidRPr="00BB567C">
        <w:rPr>
          <w:rFonts w:ascii="Calibri" w:eastAsia="Wingdings" w:hAnsi="Calibri" w:cs="Wingdings"/>
          <w:b/>
          <w:i/>
          <w:iCs/>
          <w:szCs w:val="22"/>
          <w:highlight w:val="green"/>
        </w:rPr>
        <w:t xml:space="preserve">=&gt; </w:t>
      </w:r>
      <w:r w:rsidRPr="00BB567C">
        <w:rPr>
          <w:rFonts w:ascii="Calibri" w:eastAsia="Arial" w:hAnsi="Calibri" w:cs="Arial"/>
          <w:i/>
          <w:iCs/>
          <w:szCs w:val="22"/>
          <w:highlight w:val="green"/>
        </w:rPr>
        <w:t>Dupliquer selon le nombre d'actions prévues dans le cadre de l'opération.</w:t>
      </w:r>
    </w:p>
    <w:p w14:paraId="714E9186" w14:textId="77777777" w:rsidR="00BC257F" w:rsidRDefault="00BC257F">
      <w:pPr>
        <w:jc w:val="both"/>
        <w:rPr>
          <w:rFonts w:ascii="Calibri" w:hAnsi="Calibri" w:cs="Calibri"/>
          <w:i/>
          <w:iCs/>
          <w:color w:val="000000"/>
          <w:szCs w:val="22"/>
        </w:rPr>
      </w:pPr>
    </w:p>
    <w:p w14:paraId="6E31BE95" w14:textId="77777777" w:rsidR="00643CAF" w:rsidRDefault="00643CAF">
      <w:pPr>
        <w:jc w:val="both"/>
        <w:rPr>
          <w:rFonts w:ascii="Calibri" w:hAnsi="Calibri" w:cs="Calibri"/>
          <w:i/>
          <w:iCs/>
          <w:color w:val="000000"/>
          <w:szCs w:val="22"/>
        </w:rPr>
      </w:pPr>
    </w:p>
    <w:p w14:paraId="0569528B" w14:textId="77777777" w:rsidR="00643CAF" w:rsidRDefault="00643CAF">
      <w:pPr>
        <w:jc w:val="both"/>
        <w:rPr>
          <w:rFonts w:ascii="Calibri" w:hAnsi="Calibri" w:cs="Calibri"/>
          <w:i/>
          <w:iCs/>
          <w:color w:val="000000"/>
          <w:szCs w:val="22"/>
        </w:rPr>
      </w:pPr>
    </w:p>
    <w:p w14:paraId="34904E14" w14:textId="77777777" w:rsidR="00643CAF" w:rsidRDefault="00643CAF">
      <w:pPr>
        <w:jc w:val="both"/>
        <w:rPr>
          <w:rFonts w:ascii="Calibri" w:hAnsi="Calibri" w:cs="Calibri"/>
          <w:i/>
          <w:iCs/>
          <w:color w:val="000000"/>
          <w:szCs w:val="22"/>
        </w:rPr>
      </w:pPr>
    </w:p>
    <w:p w14:paraId="1F1015DB" w14:textId="77777777" w:rsidR="00643CAF" w:rsidRDefault="00643CAF">
      <w:pPr>
        <w:jc w:val="both"/>
        <w:rPr>
          <w:rFonts w:ascii="Calibri" w:hAnsi="Calibri" w:cs="Calibri"/>
          <w:i/>
          <w:iCs/>
          <w:color w:val="000000"/>
          <w:szCs w:val="22"/>
        </w:rPr>
      </w:pPr>
    </w:p>
    <w:p w14:paraId="47233C10" w14:textId="77777777" w:rsidR="00643CAF" w:rsidRDefault="00643CAF">
      <w:pPr>
        <w:jc w:val="both"/>
        <w:rPr>
          <w:rFonts w:ascii="Calibri" w:hAnsi="Calibri" w:cs="Calibri"/>
          <w:i/>
          <w:iCs/>
          <w:color w:val="000000"/>
          <w:szCs w:val="22"/>
        </w:rPr>
      </w:pPr>
    </w:p>
    <w:p w14:paraId="2DC412EC" w14:textId="77777777" w:rsidR="00643CAF" w:rsidRDefault="00643CAF">
      <w:pPr>
        <w:jc w:val="both"/>
        <w:rPr>
          <w:rFonts w:ascii="Calibri" w:hAnsi="Calibri" w:cs="Calibri"/>
          <w:i/>
          <w:iCs/>
          <w:color w:val="000000"/>
          <w:szCs w:val="22"/>
        </w:rPr>
      </w:pPr>
    </w:p>
    <w:p w14:paraId="5616AACB" w14:textId="77777777" w:rsidR="00643CAF" w:rsidRDefault="00643CAF">
      <w:pPr>
        <w:jc w:val="both"/>
        <w:rPr>
          <w:rFonts w:ascii="Calibri" w:hAnsi="Calibri" w:cs="Calibri"/>
          <w:i/>
          <w:iCs/>
          <w:color w:val="000000"/>
          <w:szCs w:val="22"/>
        </w:rPr>
      </w:pPr>
    </w:p>
    <w:p w14:paraId="3EA31D64" w14:textId="77777777" w:rsidR="00643CAF" w:rsidRDefault="00643CAF">
      <w:pPr>
        <w:jc w:val="both"/>
        <w:rPr>
          <w:rFonts w:ascii="Calibri" w:hAnsi="Calibri" w:cs="Calibri"/>
          <w:i/>
          <w:iCs/>
          <w:color w:val="000000"/>
          <w:szCs w:val="22"/>
        </w:rPr>
      </w:pPr>
    </w:p>
    <w:p w14:paraId="12AB5189" w14:textId="77777777" w:rsidR="00643CAF" w:rsidRDefault="00643CAF">
      <w:pPr>
        <w:jc w:val="both"/>
        <w:rPr>
          <w:rFonts w:ascii="Calibri" w:hAnsi="Calibri" w:cs="Calibri"/>
          <w:i/>
          <w:iCs/>
          <w:color w:val="000000"/>
          <w:szCs w:val="22"/>
        </w:rPr>
      </w:pPr>
    </w:p>
    <w:p w14:paraId="51639DD4" w14:textId="77777777" w:rsidR="00643CAF" w:rsidRDefault="00643CAF">
      <w:pPr>
        <w:jc w:val="both"/>
        <w:rPr>
          <w:rFonts w:ascii="Calibri" w:hAnsi="Calibri" w:cs="Calibri"/>
          <w:i/>
          <w:iCs/>
          <w:color w:val="000000"/>
          <w:szCs w:val="22"/>
        </w:rPr>
      </w:pPr>
    </w:p>
    <w:p w14:paraId="75AABC88" w14:textId="77777777" w:rsidR="00643CAF" w:rsidRDefault="00643CAF">
      <w:pPr>
        <w:jc w:val="both"/>
        <w:rPr>
          <w:rFonts w:ascii="Calibri" w:hAnsi="Calibri" w:cs="Calibri"/>
          <w:i/>
          <w:iCs/>
          <w:color w:val="000000"/>
          <w:szCs w:val="22"/>
        </w:rPr>
      </w:pPr>
    </w:p>
    <w:p w14:paraId="320FAA8A" w14:textId="77777777" w:rsidR="00643CAF" w:rsidRDefault="00643CAF">
      <w:pPr>
        <w:jc w:val="both"/>
        <w:rPr>
          <w:rFonts w:ascii="Calibri" w:hAnsi="Calibri" w:cs="Calibri"/>
          <w:i/>
          <w:iCs/>
          <w:color w:val="000000"/>
          <w:szCs w:val="22"/>
        </w:rPr>
      </w:pPr>
    </w:p>
    <w:p w14:paraId="1E0E30CC" w14:textId="77777777" w:rsidR="00643CAF" w:rsidRDefault="00643CAF">
      <w:pPr>
        <w:jc w:val="both"/>
        <w:rPr>
          <w:rFonts w:ascii="Calibri" w:hAnsi="Calibri" w:cs="Calibri"/>
          <w:i/>
          <w:iCs/>
          <w:color w:val="000000"/>
          <w:szCs w:val="22"/>
        </w:rPr>
      </w:pPr>
    </w:p>
    <w:p w14:paraId="2172D296" w14:textId="77777777" w:rsidR="00643CAF" w:rsidRDefault="00643CAF">
      <w:pPr>
        <w:jc w:val="both"/>
        <w:rPr>
          <w:rFonts w:ascii="Calibri" w:hAnsi="Calibri" w:cs="Calibri"/>
          <w:i/>
          <w:iCs/>
          <w:color w:val="000000"/>
          <w:szCs w:val="22"/>
        </w:rPr>
      </w:pPr>
    </w:p>
    <w:p w14:paraId="4D057B1D" w14:textId="77777777" w:rsidR="00643CAF" w:rsidRDefault="00643CAF">
      <w:pPr>
        <w:jc w:val="both"/>
        <w:rPr>
          <w:rFonts w:ascii="Calibri" w:hAnsi="Calibri" w:cs="Calibri"/>
          <w:i/>
          <w:iCs/>
          <w:color w:val="000000"/>
          <w:szCs w:val="22"/>
        </w:rPr>
      </w:pPr>
    </w:p>
    <w:p w14:paraId="6650F155" w14:textId="77777777" w:rsidR="00643CAF" w:rsidRDefault="00643CAF">
      <w:pPr>
        <w:jc w:val="both"/>
        <w:rPr>
          <w:rFonts w:ascii="Calibri" w:hAnsi="Calibri" w:cs="Calibri"/>
          <w:i/>
          <w:iCs/>
          <w:color w:val="000000"/>
          <w:szCs w:val="22"/>
        </w:rPr>
      </w:pPr>
    </w:p>
    <w:p w14:paraId="4A473600" w14:textId="77777777" w:rsidR="00643CAF" w:rsidRDefault="00643CAF">
      <w:pPr>
        <w:jc w:val="both"/>
        <w:rPr>
          <w:rFonts w:ascii="Calibri" w:hAnsi="Calibri" w:cs="Calibri"/>
          <w:i/>
          <w:iCs/>
          <w:color w:val="000000"/>
          <w:szCs w:val="22"/>
        </w:rPr>
      </w:pPr>
    </w:p>
    <w:p w14:paraId="28EF7BF6" w14:textId="77777777" w:rsidR="00643CAF" w:rsidRDefault="00643CAF">
      <w:pPr>
        <w:jc w:val="both"/>
        <w:rPr>
          <w:rFonts w:ascii="Calibri" w:hAnsi="Calibri" w:cs="Calibri"/>
          <w:i/>
          <w:iCs/>
          <w:color w:val="000000"/>
          <w:szCs w:val="22"/>
        </w:rPr>
      </w:pPr>
    </w:p>
    <w:p w14:paraId="06735DAB" w14:textId="77777777" w:rsidR="00643CAF" w:rsidRDefault="00643CAF">
      <w:pPr>
        <w:jc w:val="both"/>
        <w:rPr>
          <w:rFonts w:ascii="Calibri" w:hAnsi="Calibri" w:cs="Calibri"/>
          <w:i/>
          <w:iCs/>
          <w:color w:val="000000"/>
          <w:szCs w:val="22"/>
        </w:rPr>
      </w:pPr>
    </w:p>
    <w:p w14:paraId="12DD1FAC" w14:textId="77777777" w:rsidR="00643CAF" w:rsidRDefault="00643CAF">
      <w:pPr>
        <w:jc w:val="both"/>
        <w:rPr>
          <w:rFonts w:ascii="Calibri" w:hAnsi="Calibri" w:cs="Calibri"/>
          <w:i/>
          <w:iCs/>
          <w:color w:val="000000"/>
          <w:szCs w:val="22"/>
        </w:rPr>
      </w:pPr>
    </w:p>
    <w:p w14:paraId="4814C5F4" w14:textId="77777777" w:rsidR="00643CAF" w:rsidRDefault="00643CAF">
      <w:pPr>
        <w:jc w:val="both"/>
        <w:rPr>
          <w:rFonts w:ascii="Calibri" w:hAnsi="Calibri" w:cs="Calibri"/>
          <w:i/>
          <w:iCs/>
          <w:color w:val="000000"/>
          <w:szCs w:val="22"/>
        </w:rPr>
      </w:pPr>
    </w:p>
    <w:p w14:paraId="5FFAEB85" w14:textId="77777777" w:rsidR="00643CAF" w:rsidRDefault="00643CAF">
      <w:pPr>
        <w:jc w:val="both"/>
        <w:rPr>
          <w:rFonts w:ascii="Calibri" w:hAnsi="Calibri" w:cs="Calibri"/>
          <w:i/>
          <w:iCs/>
          <w:color w:val="000000"/>
          <w:szCs w:val="22"/>
        </w:rPr>
      </w:pPr>
    </w:p>
    <w:p w14:paraId="382A2AE7" w14:textId="77777777" w:rsidR="00643CAF" w:rsidRDefault="00643CAF">
      <w:pPr>
        <w:jc w:val="both"/>
        <w:rPr>
          <w:rFonts w:ascii="Calibri" w:hAnsi="Calibri" w:cs="Calibri"/>
          <w:i/>
          <w:iCs/>
          <w:color w:val="000000"/>
          <w:szCs w:val="22"/>
        </w:rPr>
      </w:pPr>
    </w:p>
    <w:p w14:paraId="44BCB4BD" w14:textId="77777777" w:rsidR="00BC257F" w:rsidRDefault="00BC257F" w:rsidP="00643CAF">
      <w:pPr>
        <w:rPr>
          <w:rFonts w:ascii="Calibri" w:hAnsi="Calibri" w:cs="Calibri"/>
          <w:b/>
          <w:bCs/>
          <w:i/>
          <w:iCs/>
          <w:color w:val="000000"/>
          <w:szCs w:val="22"/>
        </w:rPr>
      </w:pPr>
    </w:p>
    <w:p w14:paraId="03F30871" w14:textId="77777777" w:rsidR="00BB567C" w:rsidRDefault="00BB567C" w:rsidP="00643CAF">
      <w:pPr>
        <w:jc w:val="center"/>
        <w:rPr>
          <w:rFonts w:ascii="Calibri" w:hAnsi="Calibri" w:cs="Calibri"/>
          <w:b/>
          <w:bCs/>
          <w:i/>
          <w:iCs/>
          <w:color w:val="000000"/>
          <w:szCs w:val="22"/>
          <w:shd w:val="clear" w:color="auto" w:fill="E7E6E6"/>
        </w:rPr>
      </w:pPr>
      <w:r>
        <w:rPr>
          <w:rFonts w:ascii="Calibri" w:hAnsi="Calibri" w:cs="Calibri"/>
          <w:b/>
          <w:bCs/>
          <w:i/>
          <w:iCs/>
          <w:color w:val="000000"/>
          <w:szCs w:val="22"/>
          <w:shd w:val="clear" w:color="auto" w:fill="E7E6E6"/>
        </w:rPr>
        <w:br w:type="page"/>
      </w:r>
    </w:p>
    <w:p w14:paraId="2876E985" w14:textId="73D8A3F7" w:rsidR="00643CAF" w:rsidRPr="00643CAF" w:rsidRDefault="00643CAF" w:rsidP="00643CAF">
      <w:pPr>
        <w:jc w:val="center"/>
        <w:rPr>
          <w:rFonts w:ascii="Calibri" w:hAnsi="Calibri" w:cs="Calibri"/>
          <w:b/>
          <w:bCs/>
          <w:i/>
          <w:iCs/>
          <w:color w:val="000000"/>
          <w:szCs w:val="22"/>
        </w:rPr>
      </w:pPr>
      <w:r w:rsidRPr="00EA1DC8">
        <w:rPr>
          <w:rFonts w:ascii="Calibri" w:hAnsi="Calibri" w:cs="Calibri"/>
          <w:b/>
          <w:bCs/>
          <w:i/>
          <w:iCs/>
          <w:color w:val="000000"/>
          <w:szCs w:val="22"/>
          <w:shd w:val="clear" w:color="auto" w:fill="E7E6E6"/>
        </w:rPr>
        <w:lastRenderedPageBreak/>
        <w:t xml:space="preserve">ANNEXE 2 : </w:t>
      </w:r>
      <w:r w:rsidR="00BB567C">
        <w:rPr>
          <w:rFonts w:ascii="Calibri" w:hAnsi="Calibri" w:cs="Calibri"/>
          <w:b/>
          <w:bCs/>
          <w:i/>
          <w:iCs/>
          <w:color w:val="000000"/>
          <w:szCs w:val="22"/>
          <w:shd w:val="clear" w:color="auto" w:fill="E7E6E6"/>
        </w:rPr>
        <w:t>P</w:t>
      </w:r>
      <w:r w:rsidRPr="00EA1DC8">
        <w:rPr>
          <w:rFonts w:ascii="Calibri" w:hAnsi="Calibri" w:cs="Calibri"/>
          <w:b/>
          <w:bCs/>
          <w:i/>
          <w:iCs/>
          <w:color w:val="000000"/>
          <w:szCs w:val="22"/>
          <w:shd w:val="clear" w:color="auto" w:fill="E7E6E6"/>
        </w:rPr>
        <w:t xml:space="preserve">lan de financement </w:t>
      </w:r>
      <w:r w:rsidR="002F3DAF">
        <w:rPr>
          <w:rFonts w:ascii="Calibri" w:hAnsi="Calibri" w:cs="Calibri"/>
          <w:b/>
          <w:bCs/>
          <w:i/>
          <w:iCs/>
          <w:color w:val="000000"/>
          <w:szCs w:val="22"/>
          <w:shd w:val="clear" w:color="auto" w:fill="E7E6E6"/>
        </w:rPr>
        <w:t xml:space="preserve">prévisionnel </w:t>
      </w:r>
      <w:r w:rsidRPr="00EA1DC8">
        <w:rPr>
          <w:rFonts w:ascii="Calibri" w:hAnsi="Calibri" w:cs="Calibri"/>
          <w:b/>
          <w:bCs/>
          <w:i/>
          <w:iCs/>
          <w:color w:val="000000"/>
          <w:szCs w:val="22"/>
          <w:shd w:val="clear" w:color="auto" w:fill="E7E6E6"/>
        </w:rPr>
        <w:t>détaillé, ventilé par partenaires</w:t>
      </w:r>
    </w:p>
    <w:p w14:paraId="74E96ECD" w14:textId="77777777" w:rsidR="00643CAF" w:rsidRDefault="00643CAF" w:rsidP="00643CAF">
      <w:pPr>
        <w:rPr>
          <w:rFonts w:ascii="Calibri" w:hAnsi="Calibri" w:cs="Calibri"/>
          <w:b/>
          <w:bCs/>
          <w:i/>
          <w:iCs/>
          <w:color w:val="000000"/>
          <w:szCs w:val="22"/>
        </w:rPr>
      </w:pPr>
    </w:p>
    <w:p w14:paraId="3A4CA65C" w14:textId="45C69180" w:rsidR="00BC257F" w:rsidRPr="00BB567C" w:rsidRDefault="00BC257F">
      <w:pPr>
        <w:jc w:val="both"/>
        <w:rPr>
          <w:rFonts w:ascii="Calibri" w:eastAsia="Arial" w:hAnsi="Calibri" w:cs="Arial"/>
          <w:i/>
          <w:iCs/>
          <w:szCs w:val="22"/>
        </w:rPr>
      </w:pPr>
      <w:r w:rsidRPr="00BB567C">
        <w:rPr>
          <w:rFonts w:ascii="Calibri" w:eastAsia="Wingdings" w:hAnsi="Calibri" w:cs="Wingdings"/>
          <w:b/>
          <w:i/>
          <w:iCs/>
          <w:szCs w:val="22"/>
          <w:highlight w:val="green"/>
        </w:rPr>
        <w:t xml:space="preserve">=&gt; </w:t>
      </w:r>
      <w:r w:rsidRPr="00BB567C">
        <w:rPr>
          <w:rFonts w:ascii="Calibri" w:eastAsia="Arial" w:hAnsi="Calibri" w:cs="Arial"/>
          <w:i/>
          <w:iCs/>
          <w:szCs w:val="22"/>
          <w:highlight w:val="green"/>
        </w:rPr>
        <w:t>Cette annexe</w:t>
      </w:r>
      <w:r w:rsidR="00DC02FC" w:rsidRPr="00BB567C">
        <w:rPr>
          <w:rFonts w:ascii="Calibri" w:eastAsia="Arial" w:hAnsi="Calibri" w:cs="Arial"/>
          <w:i/>
          <w:iCs/>
          <w:szCs w:val="22"/>
          <w:highlight w:val="green"/>
        </w:rPr>
        <w:t xml:space="preserve"> (format Excel à renseigner) </w:t>
      </w:r>
      <w:r w:rsidRPr="00BB567C">
        <w:rPr>
          <w:rFonts w:ascii="Calibri" w:eastAsia="Arial" w:hAnsi="Calibri" w:cs="Arial"/>
          <w:i/>
          <w:iCs/>
          <w:szCs w:val="22"/>
          <w:highlight w:val="green"/>
        </w:rPr>
        <w:t>est une proposition de modèle, pouvant être adapté</w:t>
      </w:r>
      <w:r w:rsidR="00DC02FC" w:rsidRPr="00BB567C">
        <w:rPr>
          <w:rFonts w:ascii="Calibri" w:eastAsia="Arial" w:hAnsi="Calibri" w:cs="Arial"/>
          <w:i/>
          <w:iCs/>
          <w:szCs w:val="22"/>
          <w:highlight w:val="green"/>
        </w:rPr>
        <w:t>e</w:t>
      </w:r>
      <w:r w:rsidRPr="00BB567C">
        <w:rPr>
          <w:rFonts w:ascii="Calibri" w:eastAsia="Arial" w:hAnsi="Calibri" w:cs="Arial"/>
          <w:i/>
          <w:iCs/>
          <w:szCs w:val="22"/>
          <w:highlight w:val="green"/>
        </w:rPr>
        <w:t xml:space="preserve"> selon le nombre d'actions / de partenaires envisagés</w:t>
      </w:r>
      <w:r w:rsidR="00DC02FC" w:rsidRPr="00BB567C">
        <w:rPr>
          <w:rFonts w:ascii="Calibri" w:eastAsia="Arial" w:hAnsi="Calibri" w:cs="Arial"/>
          <w:i/>
          <w:iCs/>
          <w:szCs w:val="22"/>
        </w:rPr>
        <w:t xml:space="preserve"> </w:t>
      </w:r>
    </w:p>
    <w:p w14:paraId="2996E2E0" w14:textId="45D51FEA" w:rsidR="00643CAF" w:rsidRDefault="00643CAF" w:rsidP="00643CAF">
      <w:pPr>
        <w:rPr>
          <w:rFonts w:ascii="Calibri" w:hAnsi="Calibri" w:cs="Calibri"/>
          <w:b/>
          <w:bCs/>
          <w:i/>
          <w:iCs/>
          <w:color w:val="000000"/>
          <w:szCs w:val="22"/>
        </w:rPr>
      </w:pPr>
    </w:p>
    <w:p w14:paraId="1C362E73" w14:textId="65A0AE78" w:rsidR="0001724B" w:rsidRDefault="0001724B" w:rsidP="00643CAF">
      <w:pPr>
        <w:rPr>
          <w:rFonts w:ascii="Calibri" w:hAnsi="Calibri" w:cs="Calibri"/>
          <w:b/>
          <w:bCs/>
          <w:i/>
          <w:iCs/>
          <w:color w:val="000000"/>
          <w:szCs w:val="22"/>
        </w:rPr>
      </w:pPr>
    </w:p>
    <w:tbl>
      <w:tblPr>
        <w:tblW w:w="9209" w:type="dxa"/>
        <w:jc w:val="center"/>
        <w:tblLayout w:type="fixed"/>
        <w:tblCellMar>
          <w:left w:w="10" w:type="dxa"/>
          <w:right w:w="10" w:type="dxa"/>
        </w:tblCellMar>
        <w:tblLook w:val="0000" w:firstRow="0" w:lastRow="0" w:firstColumn="0" w:lastColumn="0" w:noHBand="0" w:noVBand="0"/>
      </w:tblPr>
      <w:tblGrid>
        <w:gridCol w:w="2547"/>
        <w:gridCol w:w="1417"/>
        <w:gridCol w:w="1985"/>
        <w:gridCol w:w="1843"/>
        <w:gridCol w:w="1417"/>
      </w:tblGrid>
      <w:tr w:rsidR="0001724B" w14:paraId="21C3AF31" w14:textId="3446767A" w:rsidTr="0017226B">
        <w:trPr>
          <w:trHeight w:val="340"/>
          <w:jc w:val="center"/>
        </w:trPr>
        <w:tc>
          <w:tcPr>
            <w:tcW w:w="2547" w:type="dxa"/>
            <w:tcBorders>
              <w:top w:val="single" w:sz="4" w:space="0" w:color="000000"/>
              <w:left w:val="single" w:sz="4" w:space="0" w:color="000000"/>
              <w:bottom w:val="single" w:sz="4" w:space="0" w:color="000000"/>
            </w:tcBorders>
            <w:shd w:val="clear" w:color="auto" w:fill="DDDDDD"/>
            <w:tcMar>
              <w:top w:w="0" w:type="dxa"/>
              <w:left w:w="0" w:type="dxa"/>
              <w:bottom w:w="0" w:type="dxa"/>
              <w:right w:w="0" w:type="dxa"/>
            </w:tcMar>
            <w:vAlign w:val="center"/>
          </w:tcPr>
          <w:p w14:paraId="4D3FF378" w14:textId="77777777" w:rsidR="0001724B" w:rsidRDefault="0001724B" w:rsidP="0017226B">
            <w:pPr>
              <w:pStyle w:val="normalformulaire"/>
              <w:snapToGrid w:val="0"/>
              <w:jc w:val="center"/>
              <w:rPr>
                <w:rFonts w:ascii="Verdana" w:hAnsi="Verdana"/>
                <w:b/>
              </w:rPr>
            </w:pPr>
            <w:r>
              <w:rPr>
                <w:rFonts w:ascii="Verdana" w:hAnsi="Verdana"/>
                <w:b/>
              </w:rPr>
              <w:t>Financeurs publics sollicités</w:t>
            </w:r>
          </w:p>
        </w:tc>
        <w:tc>
          <w:tcPr>
            <w:tcW w:w="1417" w:type="dxa"/>
            <w:tcBorders>
              <w:top w:val="single" w:sz="4" w:space="0" w:color="000000"/>
              <w:left w:val="single" w:sz="4" w:space="0" w:color="000000"/>
              <w:bottom w:val="single" w:sz="4" w:space="0" w:color="000000"/>
            </w:tcBorders>
            <w:shd w:val="clear" w:color="auto" w:fill="DDDDDD"/>
            <w:tcMar>
              <w:top w:w="0" w:type="dxa"/>
              <w:left w:w="0" w:type="dxa"/>
              <w:bottom w:w="0" w:type="dxa"/>
              <w:right w:w="0" w:type="dxa"/>
            </w:tcMar>
            <w:vAlign w:val="center"/>
          </w:tcPr>
          <w:p w14:paraId="296C2D38" w14:textId="0A086FB4" w:rsidR="0001724B" w:rsidRDefault="0001724B" w:rsidP="0017226B">
            <w:pPr>
              <w:pStyle w:val="normalformulaire"/>
              <w:snapToGrid w:val="0"/>
              <w:jc w:val="center"/>
            </w:pPr>
            <w:r>
              <w:rPr>
                <w:rFonts w:ascii="Verdana" w:hAnsi="Verdana"/>
                <w:b/>
                <w:bCs/>
              </w:rPr>
              <w:t>Chef de file</w:t>
            </w:r>
          </w:p>
        </w:tc>
        <w:tc>
          <w:tcPr>
            <w:tcW w:w="1985" w:type="dxa"/>
            <w:tcBorders>
              <w:top w:val="single" w:sz="4" w:space="0" w:color="000000"/>
              <w:left w:val="single" w:sz="4" w:space="0" w:color="000000"/>
              <w:bottom w:val="single" w:sz="4" w:space="0" w:color="000000"/>
            </w:tcBorders>
            <w:shd w:val="clear" w:color="auto" w:fill="DDDDDD"/>
            <w:tcMar>
              <w:top w:w="0" w:type="dxa"/>
              <w:left w:w="0" w:type="dxa"/>
              <w:bottom w:w="0" w:type="dxa"/>
              <w:right w:w="0" w:type="dxa"/>
            </w:tcMar>
            <w:vAlign w:val="center"/>
          </w:tcPr>
          <w:p w14:paraId="360F8307" w14:textId="646D1140" w:rsidR="0001724B" w:rsidRDefault="0001724B" w:rsidP="0017226B">
            <w:pPr>
              <w:pStyle w:val="normalformulaire"/>
              <w:snapToGrid w:val="0"/>
              <w:jc w:val="center"/>
              <w:rPr>
                <w:rFonts w:ascii="Verdana" w:hAnsi="Verdana"/>
                <w:b/>
              </w:rPr>
            </w:pPr>
            <w:r>
              <w:rPr>
                <w:rFonts w:ascii="Verdana" w:hAnsi="Verdana"/>
                <w:b/>
              </w:rPr>
              <w:t>Nom partenaire 1</w:t>
            </w:r>
          </w:p>
        </w:tc>
        <w:tc>
          <w:tcPr>
            <w:tcW w:w="1843" w:type="dxa"/>
            <w:tcBorders>
              <w:top w:val="single" w:sz="4" w:space="0" w:color="000000"/>
              <w:left w:val="single" w:sz="4" w:space="0" w:color="000000"/>
              <w:bottom w:val="single" w:sz="4" w:space="0" w:color="000000"/>
              <w:right w:val="single" w:sz="4" w:space="0" w:color="000000"/>
            </w:tcBorders>
            <w:shd w:val="clear" w:color="auto" w:fill="DDDDDD"/>
            <w:tcMar>
              <w:top w:w="0" w:type="dxa"/>
              <w:left w:w="0" w:type="dxa"/>
              <w:bottom w:w="0" w:type="dxa"/>
              <w:right w:w="0" w:type="dxa"/>
            </w:tcMar>
            <w:vAlign w:val="center"/>
          </w:tcPr>
          <w:p w14:paraId="0C227A8A" w14:textId="00B2118E" w:rsidR="0001724B" w:rsidRDefault="0001724B" w:rsidP="0017226B">
            <w:pPr>
              <w:pStyle w:val="normalformulaire"/>
              <w:snapToGrid w:val="0"/>
              <w:jc w:val="center"/>
              <w:rPr>
                <w:rFonts w:ascii="Verdana" w:hAnsi="Verdana"/>
                <w:b/>
              </w:rPr>
            </w:pPr>
            <w:r>
              <w:rPr>
                <w:rFonts w:ascii="Verdana" w:hAnsi="Verdana"/>
                <w:b/>
              </w:rPr>
              <w:t>Nom partenaire 2</w:t>
            </w:r>
          </w:p>
        </w:tc>
        <w:tc>
          <w:tcPr>
            <w:tcW w:w="1417"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E3BEFAE" w14:textId="2AB63444" w:rsidR="0001724B" w:rsidRDefault="0001724B" w:rsidP="0017226B">
            <w:pPr>
              <w:pStyle w:val="normalformulaire"/>
              <w:snapToGrid w:val="0"/>
              <w:jc w:val="center"/>
              <w:rPr>
                <w:rFonts w:ascii="Verdana" w:hAnsi="Verdana"/>
                <w:b/>
              </w:rPr>
            </w:pPr>
            <w:r>
              <w:rPr>
                <w:rFonts w:ascii="Verdana" w:hAnsi="Verdana"/>
                <w:b/>
              </w:rPr>
              <w:t>Total</w:t>
            </w:r>
          </w:p>
        </w:tc>
      </w:tr>
      <w:tr w:rsidR="0001724B" w14:paraId="347614AD" w14:textId="2C669305" w:rsidTr="0017226B">
        <w:trPr>
          <w:trHeight w:hRule="exact" w:val="567"/>
          <w:jc w:val="center"/>
        </w:trPr>
        <w:tc>
          <w:tcPr>
            <w:tcW w:w="2547" w:type="dxa"/>
            <w:tcBorders>
              <w:left w:val="single" w:sz="4" w:space="0" w:color="000000"/>
              <w:bottom w:val="single" w:sz="4" w:space="0" w:color="000000"/>
            </w:tcBorders>
            <w:tcMar>
              <w:top w:w="0" w:type="dxa"/>
              <w:left w:w="0" w:type="dxa"/>
              <w:bottom w:w="0" w:type="dxa"/>
              <w:right w:w="0" w:type="dxa"/>
            </w:tcMar>
            <w:vAlign w:val="center"/>
          </w:tcPr>
          <w:p w14:paraId="6B24A0F9" w14:textId="77777777" w:rsidR="0001724B" w:rsidRDefault="0001724B" w:rsidP="0017226B">
            <w:pPr>
              <w:pStyle w:val="Standard"/>
              <w:snapToGrid w:val="0"/>
              <w:jc w:val="center"/>
            </w:pPr>
          </w:p>
        </w:tc>
        <w:tc>
          <w:tcPr>
            <w:tcW w:w="1417" w:type="dxa"/>
            <w:tcBorders>
              <w:left w:val="single" w:sz="4" w:space="0" w:color="000000"/>
              <w:bottom w:val="single" w:sz="4" w:space="0" w:color="000000"/>
            </w:tcBorders>
            <w:tcMar>
              <w:top w:w="0" w:type="dxa"/>
              <w:left w:w="0" w:type="dxa"/>
              <w:bottom w:w="0" w:type="dxa"/>
              <w:right w:w="0" w:type="dxa"/>
            </w:tcMar>
            <w:vAlign w:val="center"/>
          </w:tcPr>
          <w:p w14:paraId="774056CE" w14:textId="77777777" w:rsidR="0001724B" w:rsidRDefault="0001724B" w:rsidP="0017226B">
            <w:pPr>
              <w:pStyle w:val="Standard"/>
              <w:snapToGrid w:val="0"/>
              <w:jc w:val="center"/>
            </w:pPr>
          </w:p>
        </w:tc>
        <w:tc>
          <w:tcPr>
            <w:tcW w:w="1985" w:type="dxa"/>
            <w:tcBorders>
              <w:left w:val="single" w:sz="4" w:space="0" w:color="000000"/>
              <w:bottom w:val="single" w:sz="4" w:space="0" w:color="000000"/>
            </w:tcBorders>
            <w:tcMar>
              <w:top w:w="0" w:type="dxa"/>
              <w:left w:w="0" w:type="dxa"/>
              <w:bottom w:w="0" w:type="dxa"/>
              <w:right w:w="0" w:type="dxa"/>
            </w:tcMar>
            <w:vAlign w:val="center"/>
          </w:tcPr>
          <w:p w14:paraId="7A4F21D5" w14:textId="77777777" w:rsidR="0001724B" w:rsidRDefault="0001724B" w:rsidP="0017226B">
            <w:pPr>
              <w:pStyle w:val="Standard"/>
              <w:snapToGrid w:val="0"/>
              <w:jc w:val="center"/>
              <w:rPr>
                <w:rFonts w:eastAsia="Wingdings" w:cs="Wingdings"/>
                <w:sz w:val="18"/>
              </w:rPr>
            </w:pPr>
          </w:p>
        </w:tc>
        <w:tc>
          <w:tcPr>
            <w:tcW w:w="184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48D1D21A" w14:textId="77777777" w:rsidR="0001724B" w:rsidRDefault="0001724B" w:rsidP="0017226B">
            <w:pPr>
              <w:pStyle w:val="Standard"/>
              <w:snapToGrid w:val="0"/>
              <w:jc w:val="center"/>
              <w:rPr>
                <w:rFonts w:eastAsia="Wingdings" w:cs="Wingdings"/>
                <w:sz w:val="18"/>
              </w:rPr>
            </w:pPr>
          </w:p>
        </w:tc>
        <w:tc>
          <w:tcPr>
            <w:tcW w:w="1417" w:type="dxa"/>
            <w:tcBorders>
              <w:left w:val="single" w:sz="4" w:space="0" w:color="000000"/>
              <w:bottom w:val="single" w:sz="4" w:space="0" w:color="000000"/>
              <w:right w:val="single" w:sz="4" w:space="0" w:color="000000"/>
            </w:tcBorders>
            <w:vAlign w:val="center"/>
          </w:tcPr>
          <w:p w14:paraId="7622F21E" w14:textId="77777777" w:rsidR="0001724B" w:rsidRDefault="0001724B" w:rsidP="0017226B">
            <w:pPr>
              <w:pStyle w:val="Standard"/>
              <w:snapToGrid w:val="0"/>
              <w:jc w:val="center"/>
              <w:rPr>
                <w:rFonts w:eastAsia="Wingdings" w:cs="Wingdings"/>
                <w:sz w:val="18"/>
              </w:rPr>
            </w:pPr>
          </w:p>
        </w:tc>
      </w:tr>
      <w:tr w:rsidR="0001724B" w14:paraId="72C9E35D" w14:textId="35AF57CB" w:rsidTr="0017226B">
        <w:trPr>
          <w:trHeight w:hRule="exact" w:val="567"/>
          <w:jc w:val="center"/>
        </w:trPr>
        <w:tc>
          <w:tcPr>
            <w:tcW w:w="2547" w:type="dxa"/>
            <w:tcBorders>
              <w:left w:val="single" w:sz="4" w:space="0" w:color="000000"/>
              <w:bottom w:val="single" w:sz="4" w:space="0" w:color="000000"/>
            </w:tcBorders>
            <w:tcMar>
              <w:top w:w="0" w:type="dxa"/>
              <w:left w:w="0" w:type="dxa"/>
              <w:bottom w:w="0" w:type="dxa"/>
              <w:right w:w="0" w:type="dxa"/>
            </w:tcMar>
            <w:vAlign w:val="center"/>
          </w:tcPr>
          <w:p w14:paraId="3103F389" w14:textId="77777777" w:rsidR="0001724B" w:rsidRDefault="0001724B" w:rsidP="0017226B">
            <w:pPr>
              <w:pStyle w:val="Standard"/>
              <w:snapToGrid w:val="0"/>
              <w:jc w:val="center"/>
            </w:pPr>
          </w:p>
        </w:tc>
        <w:tc>
          <w:tcPr>
            <w:tcW w:w="1417" w:type="dxa"/>
            <w:tcBorders>
              <w:left w:val="single" w:sz="4" w:space="0" w:color="000000"/>
              <w:bottom w:val="single" w:sz="4" w:space="0" w:color="000000"/>
            </w:tcBorders>
            <w:tcMar>
              <w:top w:w="0" w:type="dxa"/>
              <w:left w:w="0" w:type="dxa"/>
              <w:bottom w:w="0" w:type="dxa"/>
              <w:right w:w="0" w:type="dxa"/>
            </w:tcMar>
            <w:vAlign w:val="center"/>
          </w:tcPr>
          <w:p w14:paraId="7FA29B91" w14:textId="77777777" w:rsidR="0001724B" w:rsidRDefault="0001724B" w:rsidP="0017226B">
            <w:pPr>
              <w:pStyle w:val="Standard"/>
              <w:snapToGrid w:val="0"/>
              <w:jc w:val="center"/>
            </w:pPr>
          </w:p>
        </w:tc>
        <w:tc>
          <w:tcPr>
            <w:tcW w:w="1985" w:type="dxa"/>
            <w:tcBorders>
              <w:left w:val="single" w:sz="4" w:space="0" w:color="000000"/>
              <w:bottom w:val="single" w:sz="4" w:space="0" w:color="000000"/>
            </w:tcBorders>
            <w:tcMar>
              <w:top w:w="0" w:type="dxa"/>
              <w:left w:w="0" w:type="dxa"/>
              <w:bottom w:w="0" w:type="dxa"/>
              <w:right w:w="0" w:type="dxa"/>
            </w:tcMar>
            <w:vAlign w:val="center"/>
          </w:tcPr>
          <w:p w14:paraId="1C3710D9" w14:textId="77777777" w:rsidR="0001724B" w:rsidRDefault="0001724B" w:rsidP="0017226B">
            <w:pPr>
              <w:pStyle w:val="Standard"/>
              <w:snapToGrid w:val="0"/>
              <w:jc w:val="center"/>
              <w:rPr>
                <w:rFonts w:eastAsia="Wingdings" w:cs="Wingdings"/>
                <w:sz w:val="18"/>
              </w:rPr>
            </w:pPr>
          </w:p>
        </w:tc>
        <w:tc>
          <w:tcPr>
            <w:tcW w:w="184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78E2263" w14:textId="77777777" w:rsidR="0001724B" w:rsidRDefault="0001724B" w:rsidP="0017226B">
            <w:pPr>
              <w:pStyle w:val="Standard"/>
              <w:snapToGrid w:val="0"/>
              <w:jc w:val="center"/>
              <w:rPr>
                <w:rFonts w:eastAsia="Wingdings" w:cs="Wingdings"/>
                <w:sz w:val="18"/>
              </w:rPr>
            </w:pPr>
          </w:p>
        </w:tc>
        <w:tc>
          <w:tcPr>
            <w:tcW w:w="1417" w:type="dxa"/>
            <w:tcBorders>
              <w:left w:val="single" w:sz="4" w:space="0" w:color="000000"/>
              <w:bottom w:val="single" w:sz="4" w:space="0" w:color="000000"/>
              <w:right w:val="single" w:sz="4" w:space="0" w:color="000000"/>
            </w:tcBorders>
            <w:vAlign w:val="center"/>
          </w:tcPr>
          <w:p w14:paraId="22C7D9FE" w14:textId="77777777" w:rsidR="0001724B" w:rsidRDefault="0001724B" w:rsidP="0017226B">
            <w:pPr>
              <w:pStyle w:val="Standard"/>
              <w:snapToGrid w:val="0"/>
              <w:jc w:val="center"/>
              <w:rPr>
                <w:rFonts w:eastAsia="Wingdings" w:cs="Wingdings"/>
                <w:sz w:val="18"/>
              </w:rPr>
            </w:pPr>
          </w:p>
        </w:tc>
      </w:tr>
      <w:tr w:rsidR="0001724B" w14:paraId="67FE8DEA" w14:textId="6802B78B" w:rsidTr="0017226B">
        <w:trPr>
          <w:trHeight w:hRule="exact" w:val="567"/>
          <w:jc w:val="center"/>
        </w:trPr>
        <w:tc>
          <w:tcPr>
            <w:tcW w:w="2547" w:type="dxa"/>
            <w:tcBorders>
              <w:left w:val="single" w:sz="4" w:space="0" w:color="000000"/>
              <w:bottom w:val="single" w:sz="4" w:space="0" w:color="000000"/>
            </w:tcBorders>
            <w:tcMar>
              <w:top w:w="0" w:type="dxa"/>
              <w:left w:w="0" w:type="dxa"/>
              <w:bottom w:w="0" w:type="dxa"/>
              <w:right w:w="0" w:type="dxa"/>
            </w:tcMar>
            <w:vAlign w:val="center"/>
          </w:tcPr>
          <w:p w14:paraId="462457DA" w14:textId="77777777" w:rsidR="0001724B" w:rsidRDefault="0001724B" w:rsidP="0017226B">
            <w:pPr>
              <w:pStyle w:val="Standard"/>
              <w:snapToGrid w:val="0"/>
              <w:jc w:val="center"/>
            </w:pPr>
          </w:p>
        </w:tc>
        <w:tc>
          <w:tcPr>
            <w:tcW w:w="1417" w:type="dxa"/>
            <w:tcBorders>
              <w:left w:val="single" w:sz="4" w:space="0" w:color="000000"/>
              <w:bottom w:val="single" w:sz="4" w:space="0" w:color="000000"/>
            </w:tcBorders>
            <w:tcMar>
              <w:top w:w="0" w:type="dxa"/>
              <w:left w:w="0" w:type="dxa"/>
              <w:bottom w:w="0" w:type="dxa"/>
              <w:right w:w="0" w:type="dxa"/>
            </w:tcMar>
            <w:vAlign w:val="center"/>
          </w:tcPr>
          <w:p w14:paraId="7B4B23C7" w14:textId="77777777" w:rsidR="0001724B" w:rsidRDefault="0001724B" w:rsidP="0017226B">
            <w:pPr>
              <w:pStyle w:val="Standard"/>
              <w:snapToGrid w:val="0"/>
              <w:jc w:val="center"/>
            </w:pPr>
          </w:p>
        </w:tc>
        <w:tc>
          <w:tcPr>
            <w:tcW w:w="1985" w:type="dxa"/>
            <w:tcBorders>
              <w:left w:val="single" w:sz="4" w:space="0" w:color="000000"/>
              <w:bottom w:val="single" w:sz="4" w:space="0" w:color="000000"/>
            </w:tcBorders>
            <w:tcMar>
              <w:top w:w="0" w:type="dxa"/>
              <w:left w:w="0" w:type="dxa"/>
              <w:bottom w:w="0" w:type="dxa"/>
              <w:right w:w="0" w:type="dxa"/>
            </w:tcMar>
            <w:vAlign w:val="center"/>
          </w:tcPr>
          <w:p w14:paraId="0CA8847B" w14:textId="77777777" w:rsidR="0001724B" w:rsidRDefault="0001724B" w:rsidP="0017226B">
            <w:pPr>
              <w:pStyle w:val="Standard"/>
              <w:snapToGrid w:val="0"/>
              <w:jc w:val="center"/>
              <w:rPr>
                <w:rFonts w:eastAsia="Wingdings" w:cs="Wingdings"/>
                <w:sz w:val="18"/>
              </w:rPr>
            </w:pPr>
          </w:p>
        </w:tc>
        <w:tc>
          <w:tcPr>
            <w:tcW w:w="184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37EF0779" w14:textId="77777777" w:rsidR="0001724B" w:rsidRDefault="0001724B" w:rsidP="0017226B">
            <w:pPr>
              <w:pStyle w:val="Standard"/>
              <w:snapToGrid w:val="0"/>
              <w:jc w:val="center"/>
              <w:rPr>
                <w:rFonts w:eastAsia="Wingdings" w:cs="Wingdings"/>
                <w:sz w:val="18"/>
              </w:rPr>
            </w:pPr>
          </w:p>
        </w:tc>
        <w:tc>
          <w:tcPr>
            <w:tcW w:w="1417" w:type="dxa"/>
            <w:tcBorders>
              <w:left w:val="single" w:sz="4" w:space="0" w:color="000000"/>
              <w:bottom w:val="single" w:sz="4" w:space="0" w:color="000000"/>
              <w:right w:val="single" w:sz="4" w:space="0" w:color="000000"/>
            </w:tcBorders>
            <w:vAlign w:val="center"/>
          </w:tcPr>
          <w:p w14:paraId="4B483A45" w14:textId="77777777" w:rsidR="0001724B" w:rsidRDefault="0001724B" w:rsidP="0017226B">
            <w:pPr>
              <w:pStyle w:val="Standard"/>
              <w:snapToGrid w:val="0"/>
              <w:jc w:val="center"/>
              <w:rPr>
                <w:rFonts w:eastAsia="Wingdings" w:cs="Wingdings"/>
                <w:sz w:val="18"/>
              </w:rPr>
            </w:pPr>
          </w:p>
        </w:tc>
      </w:tr>
      <w:tr w:rsidR="0001724B" w14:paraId="579763FA" w14:textId="2CF03CB0" w:rsidTr="0017226B">
        <w:trPr>
          <w:trHeight w:hRule="exact" w:val="567"/>
          <w:jc w:val="center"/>
        </w:trPr>
        <w:tc>
          <w:tcPr>
            <w:tcW w:w="2547" w:type="dxa"/>
            <w:tcBorders>
              <w:left w:val="single" w:sz="4" w:space="0" w:color="000000"/>
              <w:bottom w:val="single" w:sz="4" w:space="0" w:color="000000"/>
            </w:tcBorders>
            <w:tcMar>
              <w:top w:w="0" w:type="dxa"/>
              <w:left w:w="0" w:type="dxa"/>
              <w:bottom w:w="0" w:type="dxa"/>
              <w:right w:w="0" w:type="dxa"/>
            </w:tcMar>
            <w:vAlign w:val="center"/>
          </w:tcPr>
          <w:p w14:paraId="2B97257F" w14:textId="77777777" w:rsidR="0001724B" w:rsidRDefault="0001724B" w:rsidP="0017226B">
            <w:pPr>
              <w:pStyle w:val="Standard"/>
              <w:snapToGrid w:val="0"/>
              <w:jc w:val="center"/>
            </w:pPr>
          </w:p>
        </w:tc>
        <w:tc>
          <w:tcPr>
            <w:tcW w:w="1417" w:type="dxa"/>
            <w:tcBorders>
              <w:left w:val="single" w:sz="4" w:space="0" w:color="000000"/>
              <w:bottom w:val="single" w:sz="4" w:space="0" w:color="000000"/>
            </w:tcBorders>
            <w:tcMar>
              <w:top w:w="0" w:type="dxa"/>
              <w:left w:w="0" w:type="dxa"/>
              <w:bottom w:w="0" w:type="dxa"/>
              <w:right w:w="0" w:type="dxa"/>
            </w:tcMar>
            <w:vAlign w:val="center"/>
          </w:tcPr>
          <w:p w14:paraId="60864AA8" w14:textId="77777777" w:rsidR="0001724B" w:rsidRDefault="0001724B" w:rsidP="0017226B">
            <w:pPr>
              <w:pStyle w:val="Standard"/>
              <w:snapToGrid w:val="0"/>
              <w:jc w:val="center"/>
            </w:pPr>
          </w:p>
        </w:tc>
        <w:tc>
          <w:tcPr>
            <w:tcW w:w="1985" w:type="dxa"/>
            <w:tcBorders>
              <w:left w:val="single" w:sz="4" w:space="0" w:color="000000"/>
              <w:bottom w:val="single" w:sz="4" w:space="0" w:color="000000"/>
            </w:tcBorders>
            <w:tcMar>
              <w:top w:w="0" w:type="dxa"/>
              <w:left w:w="0" w:type="dxa"/>
              <w:bottom w:w="0" w:type="dxa"/>
              <w:right w:w="0" w:type="dxa"/>
            </w:tcMar>
            <w:vAlign w:val="center"/>
          </w:tcPr>
          <w:p w14:paraId="1AEB00DA" w14:textId="77777777" w:rsidR="0001724B" w:rsidRDefault="0001724B" w:rsidP="0017226B">
            <w:pPr>
              <w:pStyle w:val="Standard"/>
              <w:snapToGrid w:val="0"/>
              <w:jc w:val="center"/>
              <w:rPr>
                <w:rFonts w:eastAsia="Wingdings" w:cs="Wingdings"/>
                <w:sz w:val="18"/>
              </w:rPr>
            </w:pPr>
          </w:p>
        </w:tc>
        <w:tc>
          <w:tcPr>
            <w:tcW w:w="184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448C5B4D" w14:textId="77777777" w:rsidR="0001724B" w:rsidRDefault="0001724B" w:rsidP="0017226B">
            <w:pPr>
              <w:pStyle w:val="Standard"/>
              <w:snapToGrid w:val="0"/>
              <w:jc w:val="center"/>
              <w:rPr>
                <w:rFonts w:eastAsia="Wingdings" w:cs="Wingdings"/>
                <w:sz w:val="18"/>
              </w:rPr>
            </w:pPr>
          </w:p>
        </w:tc>
        <w:tc>
          <w:tcPr>
            <w:tcW w:w="1417" w:type="dxa"/>
            <w:tcBorders>
              <w:left w:val="single" w:sz="4" w:space="0" w:color="000000"/>
              <w:bottom w:val="single" w:sz="4" w:space="0" w:color="000000"/>
              <w:right w:val="single" w:sz="4" w:space="0" w:color="000000"/>
            </w:tcBorders>
            <w:vAlign w:val="center"/>
          </w:tcPr>
          <w:p w14:paraId="1754FAB1" w14:textId="77777777" w:rsidR="0001724B" w:rsidRDefault="0001724B" w:rsidP="0017226B">
            <w:pPr>
              <w:pStyle w:val="Standard"/>
              <w:snapToGrid w:val="0"/>
              <w:jc w:val="center"/>
              <w:rPr>
                <w:rFonts w:eastAsia="Wingdings" w:cs="Wingdings"/>
                <w:sz w:val="18"/>
              </w:rPr>
            </w:pPr>
          </w:p>
        </w:tc>
      </w:tr>
      <w:tr w:rsidR="0001724B" w14:paraId="072A4018" w14:textId="3222081B" w:rsidTr="0017226B">
        <w:trPr>
          <w:trHeight w:hRule="exact" w:val="567"/>
          <w:jc w:val="center"/>
        </w:trPr>
        <w:tc>
          <w:tcPr>
            <w:tcW w:w="2547" w:type="dxa"/>
            <w:tcBorders>
              <w:left w:val="single" w:sz="4" w:space="0" w:color="000000"/>
              <w:bottom w:val="single" w:sz="4" w:space="0" w:color="auto"/>
            </w:tcBorders>
            <w:tcMar>
              <w:top w:w="0" w:type="dxa"/>
              <w:left w:w="0" w:type="dxa"/>
              <w:bottom w:w="0" w:type="dxa"/>
              <w:right w:w="0" w:type="dxa"/>
            </w:tcMar>
            <w:vAlign w:val="center"/>
          </w:tcPr>
          <w:p w14:paraId="65E340D7" w14:textId="77777777" w:rsidR="0001724B" w:rsidRDefault="0001724B" w:rsidP="0017226B">
            <w:pPr>
              <w:pStyle w:val="Standard"/>
              <w:snapToGrid w:val="0"/>
              <w:jc w:val="center"/>
            </w:pPr>
          </w:p>
        </w:tc>
        <w:tc>
          <w:tcPr>
            <w:tcW w:w="1417" w:type="dxa"/>
            <w:tcBorders>
              <w:left w:val="single" w:sz="4" w:space="0" w:color="000000"/>
              <w:bottom w:val="single" w:sz="4" w:space="0" w:color="auto"/>
            </w:tcBorders>
            <w:tcMar>
              <w:top w:w="0" w:type="dxa"/>
              <w:left w:w="0" w:type="dxa"/>
              <w:bottom w:w="0" w:type="dxa"/>
              <w:right w:w="0" w:type="dxa"/>
            </w:tcMar>
            <w:vAlign w:val="center"/>
          </w:tcPr>
          <w:p w14:paraId="5A3B5BD5" w14:textId="77777777" w:rsidR="0001724B" w:rsidRDefault="0001724B" w:rsidP="0017226B">
            <w:pPr>
              <w:pStyle w:val="Standard"/>
              <w:snapToGrid w:val="0"/>
              <w:jc w:val="center"/>
            </w:pPr>
          </w:p>
        </w:tc>
        <w:tc>
          <w:tcPr>
            <w:tcW w:w="1985" w:type="dxa"/>
            <w:tcBorders>
              <w:left w:val="single" w:sz="4" w:space="0" w:color="000000"/>
              <w:bottom w:val="single" w:sz="4" w:space="0" w:color="auto"/>
            </w:tcBorders>
            <w:tcMar>
              <w:top w:w="0" w:type="dxa"/>
              <w:left w:w="0" w:type="dxa"/>
              <w:bottom w:w="0" w:type="dxa"/>
              <w:right w:w="0" w:type="dxa"/>
            </w:tcMar>
            <w:vAlign w:val="center"/>
          </w:tcPr>
          <w:p w14:paraId="323EF184" w14:textId="77777777" w:rsidR="0001724B" w:rsidRDefault="0001724B" w:rsidP="0017226B">
            <w:pPr>
              <w:pStyle w:val="Standard"/>
              <w:snapToGrid w:val="0"/>
              <w:jc w:val="center"/>
              <w:rPr>
                <w:rFonts w:eastAsia="Wingdings" w:cs="Wingdings"/>
                <w:sz w:val="18"/>
              </w:rPr>
            </w:pPr>
          </w:p>
        </w:tc>
        <w:tc>
          <w:tcPr>
            <w:tcW w:w="1843" w:type="dxa"/>
            <w:tcBorders>
              <w:left w:val="single" w:sz="4" w:space="0" w:color="000000"/>
              <w:bottom w:val="single" w:sz="4" w:space="0" w:color="auto"/>
              <w:right w:val="single" w:sz="4" w:space="0" w:color="000000"/>
            </w:tcBorders>
            <w:tcMar>
              <w:top w:w="0" w:type="dxa"/>
              <w:left w:w="0" w:type="dxa"/>
              <w:bottom w:w="0" w:type="dxa"/>
              <w:right w:w="0" w:type="dxa"/>
            </w:tcMar>
            <w:vAlign w:val="center"/>
          </w:tcPr>
          <w:p w14:paraId="33C42773" w14:textId="77777777" w:rsidR="0001724B" w:rsidRDefault="0001724B" w:rsidP="0017226B">
            <w:pPr>
              <w:pStyle w:val="Standard"/>
              <w:snapToGrid w:val="0"/>
              <w:jc w:val="center"/>
              <w:rPr>
                <w:rFonts w:eastAsia="Wingdings" w:cs="Wingdings"/>
                <w:sz w:val="18"/>
              </w:rPr>
            </w:pPr>
          </w:p>
        </w:tc>
        <w:tc>
          <w:tcPr>
            <w:tcW w:w="1417" w:type="dxa"/>
            <w:tcBorders>
              <w:left w:val="single" w:sz="4" w:space="0" w:color="000000"/>
              <w:bottom w:val="single" w:sz="4" w:space="0" w:color="auto"/>
              <w:right w:val="single" w:sz="4" w:space="0" w:color="000000"/>
            </w:tcBorders>
            <w:vAlign w:val="center"/>
          </w:tcPr>
          <w:p w14:paraId="5E9DC94D" w14:textId="77777777" w:rsidR="0001724B" w:rsidRDefault="0001724B" w:rsidP="0017226B">
            <w:pPr>
              <w:pStyle w:val="Standard"/>
              <w:snapToGrid w:val="0"/>
              <w:jc w:val="center"/>
              <w:rPr>
                <w:rFonts w:eastAsia="Wingdings" w:cs="Wingdings"/>
                <w:sz w:val="18"/>
              </w:rPr>
            </w:pPr>
          </w:p>
        </w:tc>
      </w:tr>
      <w:tr w:rsidR="0001724B" w14:paraId="7215AE95" w14:textId="6640727A"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E99FF9" w14:textId="77777777" w:rsidR="0001724B" w:rsidRDefault="0001724B" w:rsidP="0017226B">
            <w:pPr>
              <w:pStyle w:val="Standard"/>
              <w:snapToGrid w:val="0"/>
              <w:jc w:val="center"/>
            </w:pP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AB09B1" w14:textId="77777777" w:rsidR="0001724B" w:rsidRDefault="0001724B" w:rsidP="0017226B">
            <w:pPr>
              <w:pStyle w:val="Standard"/>
              <w:snapToGrid w:val="0"/>
              <w:jc w:val="center"/>
            </w:pP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9FBD6B" w14:textId="77777777" w:rsidR="0001724B" w:rsidRDefault="0001724B" w:rsidP="0017226B">
            <w:pPr>
              <w:pStyle w:val="Standard"/>
              <w:snapToGrid w:val="0"/>
              <w:jc w:val="center"/>
              <w:rPr>
                <w:rFonts w:eastAsia="Wingdings" w:cs="Wingdings"/>
                <w:sz w:val="18"/>
              </w:rPr>
            </w:pP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327DEB" w14:textId="77777777" w:rsidR="0001724B" w:rsidRDefault="0001724B" w:rsidP="0017226B">
            <w:pPr>
              <w:pStyle w:val="Standard"/>
              <w:snapToGrid w:val="0"/>
              <w:jc w:val="center"/>
              <w:rPr>
                <w:rFonts w:eastAsia="Wingdings" w:cs="Wingdings"/>
                <w:sz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5174948D" w14:textId="77777777" w:rsidR="0001724B" w:rsidRDefault="0001724B" w:rsidP="0017226B">
            <w:pPr>
              <w:pStyle w:val="Standard"/>
              <w:snapToGrid w:val="0"/>
              <w:jc w:val="center"/>
              <w:rPr>
                <w:rFonts w:eastAsia="Wingdings" w:cs="Wingdings"/>
                <w:sz w:val="18"/>
              </w:rPr>
            </w:pPr>
          </w:p>
        </w:tc>
      </w:tr>
      <w:tr w:rsidR="0001724B" w14:paraId="09F1585A"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05E5DA" w14:textId="77777777" w:rsidR="0001724B" w:rsidRDefault="0001724B" w:rsidP="0017226B">
            <w:pPr>
              <w:pStyle w:val="Standard"/>
              <w:snapToGrid w:val="0"/>
              <w:jc w:val="center"/>
            </w:pP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4FAFBF" w14:textId="77777777" w:rsidR="0001724B" w:rsidRDefault="0001724B" w:rsidP="0017226B">
            <w:pPr>
              <w:pStyle w:val="Standard"/>
              <w:snapToGrid w:val="0"/>
              <w:jc w:val="center"/>
            </w:pP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15D3CE" w14:textId="77777777" w:rsidR="0001724B" w:rsidRDefault="0001724B" w:rsidP="0017226B">
            <w:pPr>
              <w:pStyle w:val="Standard"/>
              <w:snapToGrid w:val="0"/>
              <w:jc w:val="center"/>
              <w:rPr>
                <w:rFonts w:eastAsia="Wingdings" w:cs="Wingdings"/>
                <w:sz w:val="18"/>
              </w:rPr>
            </w:pP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6B6020" w14:textId="77777777" w:rsidR="0001724B" w:rsidRDefault="0001724B" w:rsidP="0017226B">
            <w:pPr>
              <w:pStyle w:val="Standard"/>
              <w:snapToGrid w:val="0"/>
              <w:jc w:val="center"/>
              <w:rPr>
                <w:rFonts w:eastAsia="Wingdings" w:cs="Wingdings"/>
                <w:sz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085397C0" w14:textId="77777777" w:rsidR="0001724B" w:rsidRDefault="0001724B" w:rsidP="0017226B">
            <w:pPr>
              <w:pStyle w:val="Standard"/>
              <w:snapToGrid w:val="0"/>
              <w:jc w:val="center"/>
              <w:rPr>
                <w:rFonts w:eastAsia="Wingdings" w:cs="Wingdings"/>
                <w:sz w:val="18"/>
              </w:rPr>
            </w:pPr>
          </w:p>
        </w:tc>
      </w:tr>
      <w:tr w:rsidR="0001724B" w14:paraId="0320AC5F"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7C79D39E" w14:textId="6C44D269" w:rsidR="0001724B" w:rsidRDefault="0001724B" w:rsidP="0017226B">
            <w:pPr>
              <w:pStyle w:val="normalformulaire"/>
              <w:snapToGrid w:val="0"/>
              <w:jc w:val="center"/>
              <w:rPr>
                <w:rFonts w:ascii="Verdana" w:hAnsi="Verdana"/>
                <w:b/>
              </w:rPr>
            </w:pPr>
            <w:bookmarkStart w:id="3" w:name="_Hlk135651381"/>
            <w:r>
              <w:rPr>
                <w:rFonts w:ascii="Verdana" w:hAnsi="Verdana"/>
                <w:b/>
              </w:rPr>
              <w:t>Sout total financement public</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68B855B9" w14:textId="77777777" w:rsidR="0001724B" w:rsidRDefault="0001724B" w:rsidP="0017226B">
            <w:pPr>
              <w:pStyle w:val="normalformulaire"/>
              <w:snapToGrid w:val="0"/>
              <w:jc w:val="center"/>
              <w:rPr>
                <w:rFonts w:ascii="Verdana" w:hAnsi="Verdana"/>
                <w:b/>
                <w:bCs/>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02BD87D5" w14:textId="77777777" w:rsidR="0001724B" w:rsidRDefault="0001724B" w:rsidP="0017226B">
            <w:pPr>
              <w:pStyle w:val="normalformulaire"/>
              <w:snapToGrid w:val="0"/>
              <w:jc w:val="center"/>
              <w:rPr>
                <w:rFonts w:ascii="Verdana" w:hAnsi="Verdana"/>
                <w:b/>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3C109FE4" w14:textId="77777777" w:rsidR="0001724B" w:rsidRDefault="0001724B" w:rsidP="0017226B">
            <w:pPr>
              <w:pStyle w:val="normalformulaire"/>
              <w:snapToGrid w:val="0"/>
              <w:jc w:val="center"/>
              <w:rPr>
                <w:rFonts w:ascii="Verdana" w:hAnsi="Verdana"/>
                <w:b/>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D2B96E" w14:textId="77777777" w:rsidR="0001724B" w:rsidRDefault="0001724B" w:rsidP="0017226B">
            <w:pPr>
              <w:pStyle w:val="normalformulaire"/>
              <w:snapToGrid w:val="0"/>
              <w:jc w:val="center"/>
              <w:rPr>
                <w:rFonts w:ascii="Verdana" w:hAnsi="Verdana"/>
                <w:b/>
              </w:rPr>
            </w:pPr>
          </w:p>
        </w:tc>
      </w:tr>
      <w:bookmarkEnd w:id="3"/>
      <w:tr w:rsidR="0001724B" w14:paraId="65950052"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323C0C9C" w14:textId="07CC1A0F" w:rsidR="0001724B" w:rsidRPr="0001724B" w:rsidRDefault="0001724B" w:rsidP="0017226B">
            <w:pPr>
              <w:pStyle w:val="normalformulaire"/>
              <w:snapToGrid w:val="0"/>
              <w:jc w:val="center"/>
              <w:rPr>
                <w:rFonts w:ascii="Verdana" w:hAnsi="Verdana"/>
                <w:b/>
              </w:rPr>
            </w:pPr>
            <w:r>
              <w:rPr>
                <w:rFonts w:ascii="Verdana" w:hAnsi="Verdana"/>
                <w:b/>
              </w:rPr>
              <w:t>Financement d’origine privée</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44BC87D3" w14:textId="4A581ACD" w:rsidR="0001724B" w:rsidRPr="0001724B" w:rsidRDefault="0001724B" w:rsidP="0017226B">
            <w:pPr>
              <w:pStyle w:val="normalformulaire"/>
              <w:snapToGrid w:val="0"/>
              <w:jc w:val="center"/>
              <w:rPr>
                <w:rFonts w:ascii="Verdana" w:hAnsi="Verdana"/>
                <w:b/>
              </w:rPr>
            </w:pPr>
            <w:r>
              <w:rPr>
                <w:rFonts w:ascii="Verdana" w:hAnsi="Verdana"/>
                <w:b/>
                <w:bCs/>
              </w:rPr>
              <w:t>Chef de file</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0FB38A9D" w14:textId="3DDCA569" w:rsidR="0001724B" w:rsidRPr="0001724B" w:rsidRDefault="0001724B" w:rsidP="0017226B">
            <w:pPr>
              <w:pStyle w:val="normalformulaire"/>
              <w:snapToGrid w:val="0"/>
              <w:jc w:val="center"/>
              <w:rPr>
                <w:rFonts w:ascii="Verdana" w:hAnsi="Verdana"/>
                <w:b/>
              </w:rPr>
            </w:pPr>
            <w:r>
              <w:rPr>
                <w:rFonts w:ascii="Verdana" w:hAnsi="Verdana"/>
                <w:b/>
              </w:rPr>
              <w:t>Nom partenaire 1</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75D95E28" w14:textId="3108F661" w:rsidR="0001724B" w:rsidRPr="0001724B" w:rsidRDefault="0001724B" w:rsidP="0017226B">
            <w:pPr>
              <w:pStyle w:val="normalformulaire"/>
              <w:snapToGrid w:val="0"/>
              <w:jc w:val="center"/>
              <w:rPr>
                <w:rFonts w:ascii="Verdana" w:hAnsi="Verdana"/>
                <w:b/>
              </w:rPr>
            </w:pPr>
            <w:r>
              <w:rPr>
                <w:rFonts w:ascii="Verdana" w:hAnsi="Verdana"/>
                <w:b/>
              </w:rPr>
              <w:t>Nom partenaire 2</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FE1C6B" w14:textId="42B64644" w:rsidR="0001724B" w:rsidRPr="0001724B" w:rsidRDefault="0001724B" w:rsidP="0017226B">
            <w:pPr>
              <w:pStyle w:val="normalformulaire"/>
              <w:snapToGrid w:val="0"/>
              <w:jc w:val="center"/>
              <w:rPr>
                <w:rFonts w:ascii="Verdana" w:hAnsi="Verdana"/>
                <w:b/>
              </w:rPr>
            </w:pPr>
            <w:r>
              <w:rPr>
                <w:rFonts w:ascii="Verdana" w:hAnsi="Verdana"/>
                <w:b/>
              </w:rPr>
              <w:t>Total</w:t>
            </w:r>
          </w:p>
        </w:tc>
      </w:tr>
      <w:tr w:rsidR="0001724B" w14:paraId="00A8B8C5"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561A3D" w14:textId="07D63D6D" w:rsidR="0001724B" w:rsidRDefault="0001724B" w:rsidP="0017226B">
            <w:pPr>
              <w:pStyle w:val="Standard"/>
              <w:snapToGrid w:val="0"/>
              <w:jc w:val="center"/>
            </w:pPr>
            <w:r>
              <w:rPr>
                <w:sz w:val="18"/>
                <w:szCs w:val="18"/>
              </w:rPr>
              <w:t>Autres financements (préciser) :</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3944FD" w14:textId="77777777" w:rsidR="0001724B" w:rsidRDefault="0001724B" w:rsidP="0017226B">
            <w:pPr>
              <w:pStyle w:val="Standard"/>
              <w:snapToGrid w:val="0"/>
              <w:jc w:val="center"/>
            </w:pP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188BE7" w14:textId="77777777" w:rsidR="0001724B" w:rsidRDefault="0001724B" w:rsidP="0017226B">
            <w:pPr>
              <w:pStyle w:val="Standard"/>
              <w:snapToGrid w:val="0"/>
              <w:jc w:val="center"/>
              <w:rPr>
                <w:rFonts w:eastAsia="Wingdings" w:cs="Wingdings"/>
                <w:sz w:val="18"/>
              </w:rPr>
            </w:pP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BC0FA3" w14:textId="77777777" w:rsidR="0001724B" w:rsidRDefault="0001724B" w:rsidP="0017226B">
            <w:pPr>
              <w:pStyle w:val="Standard"/>
              <w:snapToGrid w:val="0"/>
              <w:jc w:val="center"/>
              <w:rPr>
                <w:rFonts w:eastAsia="Wingdings" w:cs="Wingdings"/>
                <w:sz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BB0974A" w14:textId="77777777" w:rsidR="0001724B" w:rsidRDefault="0001724B" w:rsidP="0017226B">
            <w:pPr>
              <w:pStyle w:val="Standard"/>
              <w:snapToGrid w:val="0"/>
              <w:jc w:val="center"/>
              <w:rPr>
                <w:rFonts w:eastAsia="Wingdings" w:cs="Wingdings"/>
                <w:sz w:val="18"/>
              </w:rPr>
            </w:pPr>
          </w:p>
        </w:tc>
      </w:tr>
      <w:tr w:rsidR="0001724B" w14:paraId="0AA59DE4"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2EC417" w14:textId="0EA6EB0E" w:rsidR="0001724B" w:rsidRDefault="0001724B" w:rsidP="0017226B">
            <w:pPr>
              <w:pStyle w:val="Standard"/>
              <w:snapToGrid w:val="0"/>
              <w:jc w:val="center"/>
              <w:rPr>
                <w:sz w:val="18"/>
                <w:szCs w:val="18"/>
              </w:rPr>
            </w:pPr>
            <w:r>
              <w:rPr>
                <w:sz w:val="18"/>
                <w:szCs w:val="18"/>
              </w:rPr>
              <w:t>Autofinancement</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255DF4" w14:textId="77777777" w:rsidR="0001724B" w:rsidRDefault="0001724B" w:rsidP="0017226B">
            <w:pPr>
              <w:pStyle w:val="Standard"/>
              <w:snapToGrid w:val="0"/>
              <w:jc w:val="center"/>
            </w:pP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922AEF" w14:textId="77777777" w:rsidR="0001724B" w:rsidRDefault="0001724B" w:rsidP="0017226B">
            <w:pPr>
              <w:pStyle w:val="Standard"/>
              <w:snapToGrid w:val="0"/>
              <w:jc w:val="center"/>
              <w:rPr>
                <w:rFonts w:eastAsia="Wingdings" w:cs="Wingdings"/>
                <w:sz w:val="18"/>
              </w:rPr>
            </w:pP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861619" w14:textId="77777777" w:rsidR="0001724B" w:rsidRDefault="0001724B" w:rsidP="0017226B">
            <w:pPr>
              <w:pStyle w:val="Standard"/>
              <w:snapToGrid w:val="0"/>
              <w:jc w:val="center"/>
              <w:rPr>
                <w:rFonts w:eastAsia="Wingdings" w:cs="Wingdings"/>
                <w:sz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80A9FEA" w14:textId="77777777" w:rsidR="0001724B" w:rsidRDefault="0001724B" w:rsidP="0017226B">
            <w:pPr>
              <w:pStyle w:val="Standard"/>
              <w:snapToGrid w:val="0"/>
              <w:jc w:val="center"/>
              <w:rPr>
                <w:rFonts w:eastAsia="Wingdings" w:cs="Wingdings"/>
                <w:sz w:val="18"/>
              </w:rPr>
            </w:pPr>
          </w:p>
        </w:tc>
      </w:tr>
      <w:tr w:rsidR="0001724B" w14:paraId="3E73960D"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5682ABC8" w14:textId="412C477B" w:rsidR="0001724B" w:rsidRDefault="0001724B" w:rsidP="0017226B">
            <w:pPr>
              <w:pStyle w:val="normalformulaire"/>
              <w:snapToGrid w:val="0"/>
              <w:jc w:val="center"/>
              <w:rPr>
                <w:rFonts w:ascii="Verdana" w:hAnsi="Verdana"/>
                <w:b/>
              </w:rPr>
            </w:pPr>
            <w:r>
              <w:rPr>
                <w:rFonts w:ascii="Verdana" w:hAnsi="Verdana"/>
                <w:b/>
              </w:rPr>
              <w:t>Sout total financement privé</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6E050BA5" w14:textId="77777777" w:rsidR="0001724B" w:rsidRDefault="0001724B" w:rsidP="0017226B">
            <w:pPr>
              <w:pStyle w:val="normalformulaire"/>
              <w:snapToGrid w:val="0"/>
              <w:jc w:val="center"/>
              <w:rPr>
                <w:rFonts w:ascii="Verdana" w:hAnsi="Verdana"/>
                <w:b/>
                <w:bCs/>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529C99AC" w14:textId="77777777" w:rsidR="0001724B" w:rsidRDefault="0001724B" w:rsidP="0017226B">
            <w:pPr>
              <w:pStyle w:val="normalformulaire"/>
              <w:snapToGrid w:val="0"/>
              <w:jc w:val="center"/>
              <w:rPr>
                <w:rFonts w:ascii="Verdana" w:hAnsi="Verdana"/>
                <w:b/>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5CC04881" w14:textId="77777777" w:rsidR="0001724B" w:rsidRDefault="0001724B" w:rsidP="0017226B">
            <w:pPr>
              <w:pStyle w:val="normalformulaire"/>
              <w:snapToGrid w:val="0"/>
              <w:jc w:val="center"/>
              <w:rPr>
                <w:rFonts w:ascii="Verdana" w:hAnsi="Verdana"/>
                <w:b/>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A61B7" w14:textId="77777777" w:rsidR="0001724B" w:rsidRDefault="0001724B" w:rsidP="0017226B">
            <w:pPr>
              <w:pStyle w:val="normalformulaire"/>
              <w:snapToGrid w:val="0"/>
              <w:jc w:val="center"/>
              <w:rPr>
                <w:rFonts w:ascii="Verdana" w:hAnsi="Verdana"/>
                <w:b/>
              </w:rPr>
            </w:pPr>
          </w:p>
        </w:tc>
      </w:tr>
      <w:tr w:rsidR="0001724B" w14:paraId="429A5538" w14:textId="77777777" w:rsidTr="0017226B">
        <w:trPr>
          <w:trHeight w:hRule="exact" w:val="567"/>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52611FF0" w14:textId="3F97644C" w:rsidR="0001724B" w:rsidRDefault="0001724B" w:rsidP="0017226B">
            <w:pPr>
              <w:pStyle w:val="normalformulaire"/>
              <w:snapToGrid w:val="0"/>
              <w:jc w:val="center"/>
              <w:rPr>
                <w:rFonts w:ascii="Verdana" w:hAnsi="Verdana"/>
                <w:b/>
              </w:rPr>
            </w:pPr>
            <w:r>
              <w:rPr>
                <w:rFonts w:ascii="Verdana" w:hAnsi="Verdana"/>
                <w:b/>
              </w:rPr>
              <w:t>Coût total du projet</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731316A5" w14:textId="77777777" w:rsidR="0001724B" w:rsidRDefault="0001724B" w:rsidP="0017226B">
            <w:pPr>
              <w:pStyle w:val="normalformulaire"/>
              <w:snapToGrid w:val="0"/>
              <w:jc w:val="center"/>
              <w:rPr>
                <w:rFonts w:ascii="Verdana" w:hAnsi="Verdana"/>
                <w:b/>
                <w:bCs/>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3E58BDB0" w14:textId="77777777" w:rsidR="0001724B" w:rsidRDefault="0001724B" w:rsidP="0017226B">
            <w:pPr>
              <w:pStyle w:val="normalformulaire"/>
              <w:snapToGrid w:val="0"/>
              <w:jc w:val="center"/>
              <w:rPr>
                <w:rFonts w:ascii="Verdana" w:hAnsi="Verdana"/>
                <w:b/>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6D71EB9E" w14:textId="77777777" w:rsidR="0001724B" w:rsidRDefault="0001724B" w:rsidP="0017226B">
            <w:pPr>
              <w:pStyle w:val="normalformulaire"/>
              <w:snapToGrid w:val="0"/>
              <w:jc w:val="center"/>
              <w:rPr>
                <w:rFonts w:ascii="Verdana" w:hAnsi="Verdana"/>
                <w:b/>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8EEB4" w14:textId="77777777" w:rsidR="0001724B" w:rsidRDefault="0001724B" w:rsidP="0017226B">
            <w:pPr>
              <w:pStyle w:val="normalformulaire"/>
              <w:snapToGrid w:val="0"/>
              <w:jc w:val="center"/>
              <w:rPr>
                <w:rFonts w:ascii="Verdana" w:hAnsi="Verdana"/>
                <w:b/>
              </w:rPr>
            </w:pPr>
          </w:p>
        </w:tc>
      </w:tr>
    </w:tbl>
    <w:p w14:paraId="60521060" w14:textId="77777777" w:rsidR="0001724B" w:rsidRDefault="0001724B" w:rsidP="00643CAF">
      <w:pPr>
        <w:rPr>
          <w:rFonts w:ascii="Calibri" w:hAnsi="Calibri" w:cs="Calibri"/>
          <w:b/>
          <w:bCs/>
          <w:i/>
          <w:iCs/>
          <w:color w:val="000000"/>
          <w:szCs w:val="22"/>
        </w:rPr>
      </w:pPr>
    </w:p>
    <w:p w14:paraId="20DA661A" w14:textId="77777777" w:rsidR="0054219E" w:rsidRPr="00244E5B" w:rsidRDefault="0054219E">
      <w:pPr>
        <w:rPr>
          <w:rFonts w:asciiTheme="minorHAnsi" w:hAnsiTheme="minorHAnsi" w:cstheme="minorHAnsi"/>
          <w:sz w:val="20"/>
          <w:szCs w:val="22"/>
        </w:rPr>
      </w:pPr>
    </w:p>
    <w:p w14:paraId="758BAAF7" w14:textId="4F24102D" w:rsidR="0054219E" w:rsidRPr="00244E5B" w:rsidRDefault="00BF5D54">
      <w:pPr>
        <w:rPr>
          <w:rFonts w:asciiTheme="minorHAnsi" w:hAnsiTheme="minorHAnsi" w:cstheme="minorHAnsi"/>
          <w:sz w:val="20"/>
          <w:szCs w:val="22"/>
        </w:rPr>
      </w:pPr>
      <w:r w:rsidRPr="00244E5B">
        <w:rPr>
          <w:rFonts w:asciiTheme="minorHAnsi" w:hAnsiTheme="minorHAnsi" w:cstheme="minorHAnsi"/>
          <w:sz w:val="20"/>
          <w:szCs w:val="22"/>
        </w:rPr>
        <w:t>Nota bene : la répartition de l’aide entre les partenaires dépendra au moment du paiement des dépenses réellement supportées par chaque partenaire.</w:t>
      </w:r>
    </w:p>
    <w:p w14:paraId="0A2AB66D" w14:textId="77777777" w:rsidR="0054219E" w:rsidRDefault="0054219E"/>
    <w:p w14:paraId="23A52E45" w14:textId="77777777" w:rsidR="0054219E" w:rsidRDefault="0054219E"/>
    <w:p w14:paraId="12ECC929" w14:textId="77777777" w:rsidR="0054219E" w:rsidRDefault="0054219E"/>
    <w:p w14:paraId="20EDF74C" w14:textId="77777777" w:rsidR="0054219E" w:rsidRDefault="0054219E"/>
    <w:p w14:paraId="6434EA6F" w14:textId="77777777" w:rsidR="0054219E" w:rsidRDefault="0054219E"/>
    <w:p w14:paraId="5D129DA2" w14:textId="77777777" w:rsidR="0054219E" w:rsidRDefault="0054219E"/>
    <w:p w14:paraId="2E362C9D" w14:textId="77777777" w:rsidR="0054219E" w:rsidRDefault="0054219E"/>
    <w:p w14:paraId="6F5A57ED" w14:textId="77777777" w:rsidR="0054219E" w:rsidRDefault="0054219E"/>
    <w:p w14:paraId="77EC1794" w14:textId="77777777" w:rsidR="0054219E" w:rsidRDefault="0054219E"/>
    <w:p w14:paraId="37518BF7" w14:textId="77777777" w:rsidR="0054219E" w:rsidRDefault="0054219E"/>
    <w:p w14:paraId="4E735EAB" w14:textId="204E498B" w:rsidR="0054219E" w:rsidRDefault="0054219E"/>
    <w:p w14:paraId="3B039B17" w14:textId="77777777" w:rsidR="0054219E" w:rsidRDefault="0054219E"/>
    <w:p w14:paraId="14619A73" w14:textId="150A3B5F" w:rsidR="00E54B27" w:rsidRDefault="00E54B27">
      <w:r>
        <w:br w:type="page"/>
      </w:r>
    </w:p>
    <w:p w14:paraId="44945A6B" w14:textId="77777777" w:rsidR="00BB567C" w:rsidRDefault="00BB567C"/>
    <w:p w14:paraId="677E9DE8" w14:textId="4B281833" w:rsidR="00BB567C" w:rsidRDefault="00BB567C" w:rsidP="00BB567C">
      <w:pPr>
        <w:pStyle w:val="StandardSaisie"/>
        <w:jc w:val="center"/>
        <w:rPr>
          <w:rFonts w:ascii="Calibri" w:hAnsi="Calibri"/>
          <w:b/>
          <w:szCs w:val="22"/>
          <w:shd w:val="clear" w:color="auto" w:fill="E7E6E6"/>
        </w:rPr>
      </w:pPr>
      <w:r w:rsidRPr="00EA1DC8">
        <w:rPr>
          <w:rFonts w:ascii="Calibri" w:hAnsi="Calibri"/>
          <w:b/>
          <w:szCs w:val="22"/>
          <w:shd w:val="clear" w:color="auto" w:fill="E7E6E6"/>
        </w:rPr>
        <w:t xml:space="preserve">ANNEXE </w:t>
      </w:r>
      <w:r>
        <w:rPr>
          <w:rFonts w:ascii="Calibri" w:hAnsi="Calibri"/>
          <w:b/>
          <w:szCs w:val="22"/>
          <w:shd w:val="clear" w:color="auto" w:fill="E7E6E6"/>
        </w:rPr>
        <w:t>3</w:t>
      </w:r>
      <w:r w:rsidRPr="00EA1DC8">
        <w:rPr>
          <w:rFonts w:ascii="Calibri" w:hAnsi="Calibri"/>
          <w:b/>
          <w:szCs w:val="22"/>
          <w:shd w:val="clear" w:color="auto" w:fill="E7E6E6"/>
        </w:rPr>
        <w:t> </w:t>
      </w:r>
      <w:r>
        <w:rPr>
          <w:rFonts w:ascii="Calibri" w:hAnsi="Calibri"/>
          <w:b/>
          <w:szCs w:val="22"/>
          <w:shd w:val="clear" w:color="auto" w:fill="E7E6E6"/>
        </w:rPr>
        <w:t>Synthèse des dépenses par</w:t>
      </w:r>
      <w:r w:rsidRPr="00EA1DC8">
        <w:rPr>
          <w:rFonts w:ascii="Calibri" w:hAnsi="Calibri"/>
          <w:b/>
          <w:szCs w:val="22"/>
          <w:shd w:val="clear" w:color="auto" w:fill="E7E6E6"/>
        </w:rPr>
        <w:t xml:space="preserve"> partenaire</w:t>
      </w:r>
    </w:p>
    <w:p w14:paraId="5C352821" w14:textId="77777777" w:rsidR="00BB567C" w:rsidRPr="0054219E" w:rsidRDefault="00BB567C" w:rsidP="00BB567C">
      <w:pPr>
        <w:pStyle w:val="StandardSaisie"/>
        <w:jc w:val="center"/>
        <w:rPr>
          <w:rFonts w:ascii="Calibri" w:hAnsi="Calibri"/>
          <w:b/>
          <w:szCs w:val="22"/>
        </w:rPr>
      </w:pPr>
    </w:p>
    <w:p w14:paraId="554751F6" w14:textId="39F32A06" w:rsidR="00BB567C" w:rsidRDefault="00BB567C" w:rsidP="00BB567C">
      <w:pPr>
        <w:jc w:val="both"/>
        <w:rPr>
          <w:rFonts w:ascii="Calibri" w:hAnsi="Calibri" w:cs="Calibri"/>
          <w:b/>
          <w:bCs/>
          <w:i/>
          <w:iCs/>
          <w:color w:val="000000"/>
          <w:szCs w:val="22"/>
        </w:rPr>
      </w:pPr>
      <w:r>
        <w:rPr>
          <w:rFonts w:ascii="Calibri" w:hAnsi="Calibri" w:cs="Calibri"/>
          <w:b/>
          <w:bCs/>
          <w:i/>
          <w:iCs/>
          <w:color w:val="000000"/>
          <w:szCs w:val="22"/>
        </w:rPr>
        <w:t>Copier ici la synthèse du tableau de présentation des dépenses de la demande d’aide FEADER</w:t>
      </w:r>
    </w:p>
    <w:p w14:paraId="61E97C02" w14:textId="77777777" w:rsidR="0054219E" w:rsidRDefault="0054219E"/>
    <w:p w14:paraId="7F6EE020" w14:textId="77777777" w:rsidR="0054219E" w:rsidRDefault="0054219E"/>
    <w:p w14:paraId="563F54C3" w14:textId="5DCF97C2" w:rsidR="00BB567C" w:rsidRDefault="00BB567C" w:rsidP="0054219E">
      <w:pPr>
        <w:pStyle w:val="StandardSaisie"/>
        <w:jc w:val="center"/>
        <w:rPr>
          <w:rFonts w:ascii="Calibri" w:hAnsi="Calibri"/>
          <w:b/>
          <w:szCs w:val="22"/>
          <w:shd w:val="clear" w:color="auto" w:fill="E7E6E6"/>
        </w:rPr>
      </w:pPr>
      <w:r>
        <w:rPr>
          <w:rFonts w:ascii="Calibri" w:hAnsi="Calibri"/>
          <w:b/>
          <w:szCs w:val="22"/>
          <w:shd w:val="clear" w:color="auto" w:fill="E7E6E6"/>
        </w:rPr>
        <w:br w:type="page"/>
      </w:r>
    </w:p>
    <w:p w14:paraId="7FFDE416" w14:textId="77777777" w:rsidR="00BB567C" w:rsidRDefault="00BB567C" w:rsidP="0054219E">
      <w:pPr>
        <w:pStyle w:val="StandardSaisie"/>
        <w:jc w:val="center"/>
        <w:rPr>
          <w:rFonts w:ascii="Calibri" w:hAnsi="Calibri"/>
          <w:b/>
          <w:szCs w:val="22"/>
          <w:shd w:val="clear" w:color="auto" w:fill="E7E6E6"/>
        </w:rPr>
      </w:pPr>
    </w:p>
    <w:p w14:paraId="605DDFB1" w14:textId="588260C8" w:rsidR="0054219E" w:rsidRPr="0054219E" w:rsidRDefault="0054219E" w:rsidP="0054219E">
      <w:pPr>
        <w:pStyle w:val="StandardSaisie"/>
        <w:jc w:val="center"/>
        <w:rPr>
          <w:rFonts w:ascii="Calibri" w:hAnsi="Calibri"/>
          <w:b/>
          <w:szCs w:val="22"/>
        </w:rPr>
      </w:pPr>
      <w:r w:rsidRPr="00EA1DC8">
        <w:rPr>
          <w:rFonts w:ascii="Calibri" w:hAnsi="Calibri"/>
          <w:b/>
          <w:szCs w:val="22"/>
          <w:shd w:val="clear" w:color="auto" w:fill="E7E6E6"/>
        </w:rPr>
        <w:t xml:space="preserve">ANNEXE 4 : Modalités de répartition des aides européennes </w:t>
      </w:r>
      <w:r w:rsidR="0001724B">
        <w:rPr>
          <w:rFonts w:ascii="Calibri" w:hAnsi="Calibri"/>
          <w:b/>
          <w:szCs w:val="22"/>
          <w:shd w:val="clear" w:color="auto" w:fill="E7E6E6"/>
        </w:rPr>
        <w:t>entre les</w:t>
      </w:r>
      <w:r w:rsidRPr="00EA1DC8">
        <w:rPr>
          <w:rFonts w:ascii="Calibri" w:hAnsi="Calibri"/>
          <w:b/>
          <w:szCs w:val="22"/>
          <w:shd w:val="clear" w:color="auto" w:fill="E7E6E6"/>
        </w:rPr>
        <w:t xml:space="preserve"> partenaires</w:t>
      </w:r>
    </w:p>
    <w:p w14:paraId="0C5B7294" w14:textId="77777777" w:rsidR="0054219E" w:rsidRDefault="0054219E" w:rsidP="0081636E">
      <w:pPr>
        <w:pStyle w:val="StandardSaisie"/>
        <w:jc w:val="center"/>
      </w:pPr>
    </w:p>
    <w:p w14:paraId="2B47531C" w14:textId="3E081497" w:rsidR="00675383" w:rsidRPr="00BB567C" w:rsidRDefault="00675383">
      <w:pPr>
        <w:pStyle w:val="StandardSaisie"/>
        <w:jc w:val="left"/>
        <w:rPr>
          <w:rFonts w:ascii="Calibri" w:eastAsia="Arial" w:hAnsi="Calibri" w:cs="Arial"/>
          <w:bCs w:val="0"/>
          <w:i/>
          <w:iCs/>
          <w:color w:val="auto"/>
          <w:szCs w:val="22"/>
          <w:highlight w:val="green"/>
        </w:rPr>
      </w:pPr>
      <w:r w:rsidRPr="00BB567C">
        <w:rPr>
          <w:rFonts w:ascii="Calibri" w:eastAsia="Arial" w:hAnsi="Calibri" w:cs="Arial"/>
          <w:bCs w:val="0"/>
          <w:i/>
          <w:iCs/>
          <w:color w:val="auto"/>
          <w:szCs w:val="22"/>
          <w:highlight w:val="green"/>
        </w:rPr>
        <w:t>=&gt; Cette annexe</w:t>
      </w:r>
      <w:r w:rsidR="003C60BA" w:rsidRPr="00BB567C">
        <w:rPr>
          <w:rFonts w:ascii="Calibri" w:eastAsia="Arial" w:hAnsi="Calibri" w:cs="Arial"/>
          <w:bCs w:val="0"/>
          <w:i/>
          <w:iCs/>
          <w:color w:val="auto"/>
          <w:szCs w:val="22"/>
          <w:highlight w:val="green"/>
        </w:rPr>
        <w:t>, optionnelle,</w:t>
      </w:r>
      <w:r w:rsidRPr="00BB567C">
        <w:rPr>
          <w:rFonts w:ascii="Calibri" w:eastAsia="Arial" w:hAnsi="Calibri" w:cs="Arial"/>
          <w:bCs w:val="0"/>
          <w:i/>
          <w:iCs/>
          <w:color w:val="auto"/>
          <w:szCs w:val="22"/>
          <w:highlight w:val="green"/>
        </w:rPr>
        <w:t xml:space="preserve"> est à créer par les bénéficiaires</w:t>
      </w:r>
      <w:r w:rsidR="00BA1B93" w:rsidRPr="00BB567C">
        <w:rPr>
          <w:rFonts w:ascii="Calibri" w:eastAsia="Arial" w:hAnsi="Calibri" w:cs="Arial"/>
          <w:bCs w:val="0"/>
          <w:i/>
          <w:iCs/>
          <w:color w:val="auto"/>
          <w:szCs w:val="22"/>
          <w:highlight w:val="green"/>
        </w:rPr>
        <w:t>. L</w:t>
      </w:r>
      <w:r w:rsidR="003C60BA" w:rsidRPr="00BB567C">
        <w:rPr>
          <w:rFonts w:ascii="Calibri" w:eastAsia="Arial" w:hAnsi="Calibri" w:cs="Arial"/>
          <w:bCs w:val="0"/>
          <w:i/>
          <w:iCs/>
          <w:color w:val="auto"/>
          <w:szCs w:val="22"/>
          <w:highlight w:val="green"/>
        </w:rPr>
        <w:t>es items proposés sont indicatifs</w:t>
      </w:r>
    </w:p>
    <w:p w14:paraId="6A4C2D9D" w14:textId="358D7F7E" w:rsidR="0054219E" w:rsidRPr="00BB567C" w:rsidRDefault="0054219E">
      <w:pPr>
        <w:pStyle w:val="StandardSaisie"/>
        <w:jc w:val="left"/>
        <w:rPr>
          <w:ins w:id="4" w:author="Thonnat, Emmanuelle" w:date="2023-05-02T14:52:00Z"/>
          <w:color w:val="auto"/>
          <w:highlight w:val="green"/>
        </w:rPr>
      </w:pPr>
    </w:p>
    <w:p w14:paraId="03EEAE35" w14:textId="77777777" w:rsidR="003C60BA" w:rsidRPr="00BB567C" w:rsidRDefault="00BF5D54">
      <w:pPr>
        <w:pStyle w:val="StandardSaisie"/>
        <w:jc w:val="left"/>
        <w:rPr>
          <w:rFonts w:ascii="Calibri" w:eastAsia="Arial" w:hAnsi="Calibri" w:cs="Arial"/>
          <w:bCs w:val="0"/>
          <w:i/>
          <w:iCs/>
          <w:color w:val="auto"/>
          <w:szCs w:val="22"/>
          <w:highlight w:val="green"/>
        </w:rPr>
      </w:pPr>
      <w:r w:rsidRPr="00BB567C">
        <w:rPr>
          <w:rFonts w:ascii="Calibri" w:eastAsia="Arial" w:hAnsi="Calibri" w:cs="Arial"/>
          <w:bCs w:val="0"/>
          <w:i/>
          <w:iCs/>
          <w:color w:val="auto"/>
          <w:szCs w:val="22"/>
          <w:highlight w:val="green"/>
        </w:rPr>
        <w:t xml:space="preserve">Possibilité de prévoir ici notamment </w:t>
      </w:r>
    </w:p>
    <w:p w14:paraId="1060C2E4" w14:textId="5E98CB33" w:rsidR="00BF5D54" w:rsidRPr="00BB567C" w:rsidRDefault="00BB567C" w:rsidP="003C60BA">
      <w:pPr>
        <w:pStyle w:val="StandardSaisie"/>
        <w:numPr>
          <w:ilvl w:val="0"/>
          <w:numId w:val="5"/>
        </w:numPr>
        <w:jc w:val="left"/>
        <w:rPr>
          <w:rFonts w:ascii="Calibri" w:eastAsia="Arial" w:hAnsi="Calibri" w:cs="Arial"/>
          <w:bCs w:val="0"/>
          <w:i/>
          <w:iCs/>
          <w:color w:val="auto"/>
          <w:szCs w:val="22"/>
          <w:highlight w:val="green"/>
        </w:rPr>
      </w:pPr>
      <w:r>
        <w:rPr>
          <w:rFonts w:ascii="Calibri" w:eastAsia="Arial" w:hAnsi="Calibri" w:cs="Arial"/>
          <w:bCs w:val="0"/>
          <w:i/>
          <w:iCs/>
          <w:color w:val="auto"/>
          <w:szCs w:val="22"/>
          <w:highlight w:val="green"/>
        </w:rPr>
        <w:t>L</w:t>
      </w:r>
      <w:r w:rsidR="00BF5D54" w:rsidRPr="00BB567C">
        <w:rPr>
          <w:rFonts w:ascii="Calibri" w:eastAsia="Arial" w:hAnsi="Calibri" w:cs="Arial"/>
          <w:bCs w:val="0"/>
          <w:i/>
          <w:iCs/>
          <w:color w:val="auto"/>
          <w:szCs w:val="22"/>
          <w:highlight w:val="green"/>
        </w:rPr>
        <w:t xml:space="preserve">es modalités de répartition de l’aide en cas de </w:t>
      </w:r>
      <w:r w:rsidR="003C60BA" w:rsidRPr="00BB567C">
        <w:rPr>
          <w:rFonts w:ascii="Calibri" w:eastAsia="Arial" w:hAnsi="Calibri" w:cs="Arial"/>
          <w:bCs w:val="0"/>
          <w:i/>
          <w:iCs/>
          <w:color w:val="auto"/>
          <w:szCs w:val="22"/>
          <w:highlight w:val="green"/>
        </w:rPr>
        <w:t>modification de la répartition des dépenses entre partenaires</w:t>
      </w:r>
    </w:p>
    <w:p w14:paraId="2A7D1B89" w14:textId="00DDBC17" w:rsidR="003C60BA" w:rsidRPr="00BB567C" w:rsidRDefault="00CA3F65" w:rsidP="003C60BA">
      <w:pPr>
        <w:pStyle w:val="StandardSaisie"/>
        <w:numPr>
          <w:ilvl w:val="0"/>
          <w:numId w:val="5"/>
        </w:numPr>
        <w:jc w:val="left"/>
        <w:rPr>
          <w:rFonts w:ascii="Calibri" w:eastAsia="Arial" w:hAnsi="Calibri" w:cs="Arial"/>
          <w:bCs w:val="0"/>
          <w:i/>
          <w:iCs/>
          <w:color w:val="auto"/>
          <w:szCs w:val="22"/>
          <w:highlight w:val="green"/>
        </w:rPr>
      </w:pPr>
      <w:r>
        <w:rPr>
          <w:rFonts w:ascii="Calibri" w:eastAsia="Arial" w:hAnsi="Calibri" w:cs="Arial"/>
          <w:bCs w:val="0"/>
          <w:i/>
          <w:iCs/>
          <w:color w:val="auto"/>
          <w:szCs w:val="22"/>
          <w:highlight w:val="green"/>
        </w:rPr>
        <w:t>Les modalités et d</w:t>
      </w:r>
      <w:r w:rsidR="003C60BA" w:rsidRPr="00BB567C">
        <w:rPr>
          <w:rFonts w:ascii="Calibri" w:eastAsia="Arial" w:hAnsi="Calibri" w:cs="Arial"/>
          <w:bCs w:val="0"/>
          <w:i/>
          <w:iCs/>
          <w:color w:val="auto"/>
          <w:szCs w:val="22"/>
          <w:highlight w:val="green"/>
        </w:rPr>
        <w:t>élais de reversement de l’aide du chef de file aux partenaires</w:t>
      </w:r>
    </w:p>
    <w:p w14:paraId="5ECC17EB" w14:textId="5C7ACE7C" w:rsidR="00210697" w:rsidRPr="00BB567C" w:rsidRDefault="00CA3F65" w:rsidP="003C60BA">
      <w:pPr>
        <w:pStyle w:val="StandardSaisie"/>
        <w:numPr>
          <w:ilvl w:val="0"/>
          <w:numId w:val="5"/>
        </w:numPr>
        <w:jc w:val="left"/>
        <w:rPr>
          <w:rFonts w:ascii="Calibri" w:eastAsia="Arial" w:hAnsi="Calibri" w:cs="Arial"/>
          <w:bCs w:val="0"/>
          <w:i/>
          <w:iCs/>
          <w:color w:val="auto"/>
          <w:szCs w:val="22"/>
          <w:highlight w:val="green"/>
        </w:rPr>
      </w:pPr>
      <w:r>
        <w:rPr>
          <w:rFonts w:ascii="Calibri" w:eastAsia="Arial" w:hAnsi="Calibri" w:cs="Arial"/>
          <w:bCs w:val="0"/>
          <w:i/>
          <w:iCs/>
          <w:color w:val="auto"/>
          <w:szCs w:val="22"/>
          <w:highlight w:val="green"/>
        </w:rPr>
        <w:t>Les m</w:t>
      </w:r>
      <w:r w:rsidR="00210697" w:rsidRPr="00BB567C">
        <w:rPr>
          <w:rFonts w:ascii="Calibri" w:eastAsia="Arial" w:hAnsi="Calibri" w:cs="Arial"/>
          <w:bCs w:val="0"/>
          <w:i/>
          <w:iCs/>
          <w:color w:val="auto"/>
          <w:szCs w:val="22"/>
          <w:highlight w:val="green"/>
        </w:rPr>
        <w:t xml:space="preserve">odalités de sortie de la convention en cas </w:t>
      </w:r>
      <w:r>
        <w:rPr>
          <w:rFonts w:ascii="Calibri" w:eastAsia="Arial" w:hAnsi="Calibri" w:cs="Arial"/>
          <w:bCs w:val="0"/>
          <w:i/>
          <w:iCs/>
          <w:color w:val="auto"/>
          <w:szCs w:val="22"/>
          <w:highlight w:val="green"/>
        </w:rPr>
        <w:t xml:space="preserve">notamment </w:t>
      </w:r>
      <w:r w:rsidR="00210697" w:rsidRPr="00BB567C">
        <w:rPr>
          <w:rFonts w:ascii="Calibri" w:eastAsia="Arial" w:hAnsi="Calibri" w:cs="Arial"/>
          <w:bCs w:val="0"/>
          <w:i/>
          <w:iCs/>
          <w:color w:val="auto"/>
          <w:szCs w:val="22"/>
          <w:highlight w:val="green"/>
        </w:rPr>
        <w:t>de non obtention des financements sollicités</w:t>
      </w:r>
    </w:p>
    <w:p w14:paraId="6388D303" w14:textId="07DFCC54" w:rsidR="00CB77E3" w:rsidRPr="00BB567C" w:rsidRDefault="00CB77E3" w:rsidP="003C60BA">
      <w:pPr>
        <w:pStyle w:val="StandardSaisie"/>
        <w:numPr>
          <w:ilvl w:val="0"/>
          <w:numId w:val="5"/>
        </w:numPr>
        <w:jc w:val="left"/>
        <w:rPr>
          <w:rFonts w:ascii="Calibri" w:eastAsia="Arial" w:hAnsi="Calibri" w:cs="Arial"/>
          <w:bCs w:val="0"/>
          <w:i/>
          <w:iCs/>
          <w:color w:val="auto"/>
          <w:szCs w:val="22"/>
          <w:highlight w:val="green"/>
        </w:rPr>
      </w:pPr>
      <w:r w:rsidRPr="00BB567C">
        <w:rPr>
          <w:rFonts w:ascii="Calibri" w:eastAsia="Arial" w:hAnsi="Calibri" w:cs="Arial"/>
          <w:bCs w:val="0"/>
          <w:i/>
          <w:iCs/>
          <w:color w:val="auto"/>
          <w:szCs w:val="22"/>
          <w:highlight w:val="green"/>
        </w:rPr>
        <w:t>Eventuellement aussi les modalités de versements des aides d’autres cofinanceurs (</w:t>
      </w:r>
      <w:proofErr w:type="gramStart"/>
      <w:r w:rsidRPr="00BB567C">
        <w:rPr>
          <w:rFonts w:ascii="Calibri" w:eastAsia="Arial" w:hAnsi="Calibri" w:cs="Arial"/>
          <w:bCs w:val="0"/>
          <w:i/>
          <w:iCs/>
          <w:color w:val="auto"/>
          <w:szCs w:val="22"/>
          <w:highlight w:val="green"/>
        </w:rPr>
        <w:t>hors</w:t>
      </w:r>
      <w:proofErr w:type="gramEnd"/>
      <w:r w:rsidRPr="00BB567C">
        <w:rPr>
          <w:rFonts w:ascii="Calibri" w:eastAsia="Arial" w:hAnsi="Calibri" w:cs="Arial"/>
          <w:bCs w:val="0"/>
          <w:i/>
          <w:iCs/>
          <w:color w:val="auto"/>
          <w:szCs w:val="22"/>
          <w:highlight w:val="green"/>
        </w:rPr>
        <w:t xml:space="preserve"> FEADER, Région et Agences de l’Eau), sous forme par exemple d’un tableau de répartition des aides à percevoir par partenaires et par financeur)</w:t>
      </w:r>
    </w:p>
    <w:sectPr w:rsidR="00CB77E3" w:rsidRPr="00BB567C" w:rsidSect="007C2125">
      <w:footerReference w:type="default" r:id="rId8"/>
      <w:pgSz w:w="11906" w:h="16838"/>
      <w:pgMar w:top="1134" w:right="1134" w:bottom="1612" w:left="1134" w:header="720"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49185" w14:textId="77777777" w:rsidR="006778C5" w:rsidRDefault="006778C5">
      <w:r>
        <w:separator/>
      </w:r>
    </w:p>
  </w:endnote>
  <w:endnote w:type="continuationSeparator" w:id="0">
    <w:p w14:paraId="7605A72F" w14:textId="77777777" w:rsidR="006778C5" w:rsidRDefault="00677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F3E9" w14:textId="77777777" w:rsidR="0017575C" w:rsidRDefault="0017575C">
    <w:pPr>
      <w:pStyle w:val="Pieddepage"/>
      <w:rPr>
        <w:rFonts w:cs="Verdana"/>
        <w:i/>
      </w:rPr>
    </w:pPr>
  </w:p>
  <w:p w14:paraId="5C2C82FC" w14:textId="168110E6" w:rsidR="00BC257F" w:rsidRPr="00643CAF" w:rsidRDefault="00BC257F">
    <w:pPr>
      <w:pStyle w:val="Pieddepage"/>
      <w:rPr>
        <w:rFonts w:cs="Verdana"/>
        <w:i/>
      </w:rPr>
    </w:pPr>
    <w:r>
      <w:rPr>
        <w:rFonts w:cs="Verdana"/>
      </w:rPr>
      <w:tab/>
    </w:r>
    <w:r>
      <w:rPr>
        <w:rFonts w:cs="Verdana"/>
      </w:rPr>
      <w:tab/>
    </w:r>
    <w:r>
      <w:rPr>
        <w:rFonts w:cs="Verdana"/>
      </w:rPr>
      <w:fldChar w:fldCharType="begin"/>
    </w:r>
    <w:r>
      <w:rPr>
        <w:rFonts w:cs="Verdana"/>
      </w:rPr>
      <w:instrText xml:space="preserve"> PAGE </w:instrText>
    </w:r>
    <w:r>
      <w:rPr>
        <w:rFonts w:cs="Verdana"/>
      </w:rPr>
      <w:fldChar w:fldCharType="separate"/>
    </w:r>
    <w:r w:rsidR="00A70D72">
      <w:rPr>
        <w:rFonts w:cs="Verdana"/>
        <w:noProof/>
      </w:rPr>
      <w:t>15</w:t>
    </w:r>
    <w:r>
      <w:rPr>
        <w:rFonts w:cs="Verdana"/>
      </w:rPr>
      <w:fldChar w:fldCharType="end"/>
    </w:r>
    <w:r>
      <w:rPr>
        <w:rFonts w:cs="Verdana"/>
      </w:rPr>
      <w:t>/</w:t>
    </w:r>
    <w:r>
      <w:rPr>
        <w:rFonts w:cs="Verdana"/>
      </w:rPr>
      <w:fldChar w:fldCharType="begin"/>
    </w:r>
    <w:r>
      <w:rPr>
        <w:rFonts w:cs="Verdana"/>
      </w:rPr>
      <w:instrText xml:space="preserve"> NUMPAGES </w:instrText>
    </w:r>
    <w:r>
      <w:rPr>
        <w:rFonts w:cs="Verdana"/>
      </w:rPr>
      <w:fldChar w:fldCharType="separate"/>
    </w:r>
    <w:r w:rsidR="00A70D72">
      <w:rPr>
        <w:rFonts w:cs="Verdana"/>
        <w:noProof/>
      </w:rPr>
      <w:t>16</w:t>
    </w:r>
    <w:r>
      <w:rPr>
        <w:rFonts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ED514" w14:textId="77777777" w:rsidR="006778C5" w:rsidRDefault="006778C5">
      <w:r>
        <w:separator/>
      </w:r>
    </w:p>
  </w:footnote>
  <w:footnote w:type="continuationSeparator" w:id="0">
    <w:p w14:paraId="33870410" w14:textId="77777777" w:rsidR="006778C5" w:rsidRDefault="00677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itre1"/>
      <w:lvlText w:val="%1"/>
      <w:lvlJc w:val="left"/>
      <w:pPr>
        <w:tabs>
          <w:tab w:val="num" w:pos="459"/>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Puce 1"/>
    <w:lvl w:ilvl="0">
      <w:start w:val="1"/>
      <w:numFmt w:val="bullet"/>
      <w:pStyle w:val="PuceCRLRPoin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2" w15:restartNumberingAfterBreak="0">
    <w:nsid w:val="00000003"/>
    <w:multiLevelType w:val="multilevel"/>
    <w:tmpl w:val="00000003"/>
    <w:name w:val="Puce 2"/>
    <w:lvl w:ilvl="0">
      <w:start w:val="1"/>
      <w:numFmt w:val="bullet"/>
      <w:pStyle w:val="PuceCRLRTir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6"/>
      </w:pPr>
      <w:rPr>
        <w:rFonts w:ascii="Symbol" w:hAnsi="Symbol"/>
      </w:rPr>
    </w:lvl>
    <w:lvl w:ilvl="3">
      <w:start w:val="1"/>
      <w:numFmt w:val="bullet"/>
      <w:lvlText w:val=""/>
      <w:lvlJc w:val="left"/>
      <w:pPr>
        <w:tabs>
          <w:tab w:val="num" w:pos="340"/>
        </w:tabs>
        <w:ind w:left="170" w:firstLine="0"/>
      </w:pPr>
      <w:rPr>
        <w:rFonts w:ascii="Symbol" w:hAnsi="Symbol"/>
      </w:rPr>
    </w:lvl>
    <w:lvl w:ilvl="4">
      <w:start w:val="1"/>
      <w:numFmt w:val="bullet"/>
      <w:lvlText w:val=""/>
      <w:lvlJc w:val="left"/>
      <w:pPr>
        <w:tabs>
          <w:tab w:val="num" w:pos="340"/>
        </w:tabs>
        <w:ind w:left="170" w:firstLine="0"/>
      </w:pPr>
      <w:rPr>
        <w:rFonts w:ascii="Symbol" w:hAnsi="Symbol"/>
      </w:rPr>
    </w:lvl>
    <w:lvl w:ilvl="5">
      <w:start w:val="1"/>
      <w:numFmt w:val="bullet"/>
      <w:lvlText w:val=""/>
      <w:lvlJc w:val="left"/>
      <w:pPr>
        <w:tabs>
          <w:tab w:val="num" w:pos="340"/>
        </w:tabs>
        <w:ind w:left="170" w:firstLine="0"/>
      </w:pPr>
      <w:rPr>
        <w:rFonts w:ascii="Symbol" w:hAnsi="Symbol"/>
      </w:rPr>
    </w:lvl>
    <w:lvl w:ilvl="6">
      <w:start w:val="1"/>
      <w:numFmt w:val="bullet"/>
      <w:lvlText w:val=""/>
      <w:lvlJc w:val="left"/>
      <w:pPr>
        <w:tabs>
          <w:tab w:val="num" w:pos="340"/>
        </w:tabs>
        <w:ind w:left="170" w:firstLine="0"/>
      </w:pPr>
      <w:rPr>
        <w:rFonts w:ascii="Symbol" w:hAnsi="Symbol"/>
      </w:rPr>
    </w:lvl>
    <w:lvl w:ilvl="7">
      <w:start w:val="1"/>
      <w:numFmt w:val="bullet"/>
      <w:lvlText w:val=""/>
      <w:lvlJc w:val="left"/>
      <w:pPr>
        <w:tabs>
          <w:tab w:val="num" w:pos="340"/>
        </w:tabs>
        <w:ind w:left="170" w:firstLine="0"/>
      </w:pPr>
      <w:rPr>
        <w:rFonts w:ascii="Symbol" w:hAnsi="Symbol"/>
      </w:rPr>
    </w:lvl>
    <w:lvl w:ilvl="8">
      <w:start w:val="1"/>
      <w:numFmt w:val="bullet"/>
      <w:lvlText w:val=""/>
      <w:lvlJc w:val="left"/>
      <w:pPr>
        <w:tabs>
          <w:tab w:val="num" w:pos="340"/>
        </w:tabs>
        <w:ind w:left="170" w:firstLine="0"/>
      </w:pPr>
      <w:rPr>
        <w:rFonts w:ascii="Symbol" w:hAnsi="Symbol"/>
      </w:rPr>
    </w:lvl>
  </w:abstractNum>
  <w:abstractNum w:abstractNumId="3" w15:restartNumberingAfterBreak="0">
    <w:nsid w:val="10FB2421"/>
    <w:multiLevelType w:val="hybridMultilevel"/>
    <w:tmpl w:val="67EEA08A"/>
    <w:lvl w:ilvl="0" w:tplc="36C0CDC4">
      <w:start w:val="3"/>
      <w:numFmt w:val="bullet"/>
      <w:lvlText w:val="-"/>
      <w:lvlJc w:val="left"/>
      <w:pPr>
        <w:ind w:left="720" w:hanging="360"/>
      </w:pPr>
      <w:rPr>
        <w:rFonts w:ascii="Verdana" w:eastAsia="SimSun" w:hAnsi="Verdana"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4C78E4"/>
    <w:multiLevelType w:val="hybridMultilevel"/>
    <w:tmpl w:val="D9D6788A"/>
    <w:lvl w:ilvl="0" w:tplc="D09EE82E">
      <w:start w:val="4"/>
      <w:numFmt w:val="bullet"/>
      <w:lvlText w:val="-"/>
      <w:lvlJc w:val="left"/>
      <w:pPr>
        <w:ind w:left="720" w:hanging="360"/>
      </w:pPr>
      <w:rPr>
        <w:rFonts w:ascii="Calibri" w:eastAsia="SimSun" w:hAnsi="Calibri"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NNAT Emmanuelle">
    <w15:presenceInfo w15:providerId="AD" w15:userId="S::emmanuelle.thonnat@laregion.fr::17a77572-0e52-41bb-8efd-7d4e5f5a8879"/>
  </w15:person>
  <w15:person w15:author="Thonnat, Emmanuelle">
    <w15:presenceInfo w15:providerId="AD" w15:userId="S::emmanuelle.thonnat@laregion.fr::17a77572-0e52-41bb-8efd-7d4e5f5a8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17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B2"/>
    <w:rsid w:val="0001724B"/>
    <w:rsid w:val="00042EBA"/>
    <w:rsid w:val="00074345"/>
    <w:rsid w:val="0007754B"/>
    <w:rsid w:val="00096ADB"/>
    <w:rsid w:val="000A0D8B"/>
    <w:rsid w:val="000A128E"/>
    <w:rsid w:val="000B674B"/>
    <w:rsid w:val="000C2344"/>
    <w:rsid w:val="000C27DA"/>
    <w:rsid w:val="000D69A7"/>
    <w:rsid w:val="000E227E"/>
    <w:rsid w:val="000F3526"/>
    <w:rsid w:val="0011284C"/>
    <w:rsid w:val="00127E9E"/>
    <w:rsid w:val="00134B12"/>
    <w:rsid w:val="00142487"/>
    <w:rsid w:val="001451A7"/>
    <w:rsid w:val="001479C2"/>
    <w:rsid w:val="00161422"/>
    <w:rsid w:val="0017226B"/>
    <w:rsid w:val="00175515"/>
    <w:rsid w:val="0017575C"/>
    <w:rsid w:val="001B01A2"/>
    <w:rsid w:val="001B2349"/>
    <w:rsid w:val="001B60DC"/>
    <w:rsid w:val="001C5B0B"/>
    <w:rsid w:val="001D17D9"/>
    <w:rsid w:val="001F634A"/>
    <w:rsid w:val="001F730C"/>
    <w:rsid w:val="00210697"/>
    <w:rsid w:val="002243BF"/>
    <w:rsid w:val="002276BD"/>
    <w:rsid w:val="002448B0"/>
    <w:rsid w:val="00244E5B"/>
    <w:rsid w:val="002527D8"/>
    <w:rsid w:val="002714E4"/>
    <w:rsid w:val="00276CF3"/>
    <w:rsid w:val="00277CD5"/>
    <w:rsid w:val="002A0765"/>
    <w:rsid w:val="002A2368"/>
    <w:rsid w:val="002B10D1"/>
    <w:rsid w:val="002E1942"/>
    <w:rsid w:val="002F3DAF"/>
    <w:rsid w:val="003075A3"/>
    <w:rsid w:val="00315341"/>
    <w:rsid w:val="00333EDF"/>
    <w:rsid w:val="003467BC"/>
    <w:rsid w:val="003505E6"/>
    <w:rsid w:val="0036671D"/>
    <w:rsid w:val="00383C2D"/>
    <w:rsid w:val="00396CF5"/>
    <w:rsid w:val="003C1FC6"/>
    <w:rsid w:val="003C60BA"/>
    <w:rsid w:val="003D47FD"/>
    <w:rsid w:val="003E456A"/>
    <w:rsid w:val="003F1080"/>
    <w:rsid w:val="00431372"/>
    <w:rsid w:val="0047608E"/>
    <w:rsid w:val="004774B2"/>
    <w:rsid w:val="00477E30"/>
    <w:rsid w:val="004823FB"/>
    <w:rsid w:val="0049693D"/>
    <w:rsid w:val="004A64A5"/>
    <w:rsid w:val="004F1354"/>
    <w:rsid w:val="00505FFF"/>
    <w:rsid w:val="00527504"/>
    <w:rsid w:val="005277DF"/>
    <w:rsid w:val="0054219E"/>
    <w:rsid w:val="00544F41"/>
    <w:rsid w:val="005460EF"/>
    <w:rsid w:val="00562E2F"/>
    <w:rsid w:val="00563E48"/>
    <w:rsid w:val="00564BCE"/>
    <w:rsid w:val="005813B2"/>
    <w:rsid w:val="00581E81"/>
    <w:rsid w:val="0058500A"/>
    <w:rsid w:val="00594163"/>
    <w:rsid w:val="0059468E"/>
    <w:rsid w:val="005B08EC"/>
    <w:rsid w:val="005B2104"/>
    <w:rsid w:val="005B6598"/>
    <w:rsid w:val="005C50B0"/>
    <w:rsid w:val="005D694B"/>
    <w:rsid w:val="005E53C1"/>
    <w:rsid w:val="00637B1B"/>
    <w:rsid w:val="00643CAF"/>
    <w:rsid w:val="00667FFC"/>
    <w:rsid w:val="00670863"/>
    <w:rsid w:val="00673634"/>
    <w:rsid w:val="00675383"/>
    <w:rsid w:val="006778C5"/>
    <w:rsid w:val="006801D2"/>
    <w:rsid w:val="00687EAA"/>
    <w:rsid w:val="00693210"/>
    <w:rsid w:val="006B3327"/>
    <w:rsid w:val="006B3B77"/>
    <w:rsid w:val="006C0411"/>
    <w:rsid w:val="006D0CEB"/>
    <w:rsid w:val="0070021A"/>
    <w:rsid w:val="007329A3"/>
    <w:rsid w:val="007B070D"/>
    <w:rsid w:val="007C2125"/>
    <w:rsid w:val="007C2678"/>
    <w:rsid w:val="007E6A72"/>
    <w:rsid w:val="0081636E"/>
    <w:rsid w:val="008224BA"/>
    <w:rsid w:val="008321A5"/>
    <w:rsid w:val="00835876"/>
    <w:rsid w:val="008662A5"/>
    <w:rsid w:val="008842D3"/>
    <w:rsid w:val="008A04FA"/>
    <w:rsid w:val="008A1707"/>
    <w:rsid w:val="008C114F"/>
    <w:rsid w:val="008C7749"/>
    <w:rsid w:val="00901550"/>
    <w:rsid w:val="00903072"/>
    <w:rsid w:val="009206A2"/>
    <w:rsid w:val="00920F93"/>
    <w:rsid w:val="00924C46"/>
    <w:rsid w:val="009345B7"/>
    <w:rsid w:val="00937BD3"/>
    <w:rsid w:val="00940F02"/>
    <w:rsid w:val="00946E8B"/>
    <w:rsid w:val="00966084"/>
    <w:rsid w:val="009661D0"/>
    <w:rsid w:val="009821D2"/>
    <w:rsid w:val="00994515"/>
    <w:rsid w:val="009A6AE8"/>
    <w:rsid w:val="009C58B1"/>
    <w:rsid w:val="009C7676"/>
    <w:rsid w:val="009F1E2F"/>
    <w:rsid w:val="009F40AA"/>
    <w:rsid w:val="009F4B40"/>
    <w:rsid w:val="00A175CA"/>
    <w:rsid w:val="00A4084E"/>
    <w:rsid w:val="00A42E87"/>
    <w:rsid w:val="00A50F88"/>
    <w:rsid w:val="00A70D72"/>
    <w:rsid w:val="00AF6517"/>
    <w:rsid w:val="00B02299"/>
    <w:rsid w:val="00B0620A"/>
    <w:rsid w:val="00B21473"/>
    <w:rsid w:val="00B46C6C"/>
    <w:rsid w:val="00B50E5E"/>
    <w:rsid w:val="00B62B61"/>
    <w:rsid w:val="00B63E50"/>
    <w:rsid w:val="00B65A72"/>
    <w:rsid w:val="00B80B72"/>
    <w:rsid w:val="00B871E3"/>
    <w:rsid w:val="00B87DD9"/>
    <w:rsid w:val="00B9380D"/>
    <w:rsid w:val="00BA1B93"/>
    <w:rsid w:val="00BB567C"/>
    <w:rsid w:val="00BC1CDC"/>
    <w:rsid w:val="00BC257F"/>
    <w:rsid w:val="00BD085C"/>
    <w:rsid w:val="00BE7CEB"/>
    <w:rsid w:val="00BF5D54"/>
    <w:rsid w:val="00C10EC0"/>
    <w:rsid w:val="00C15CE3"/>
    <w:rsid w:val="00C3673F"/>
    <w:rsid w:val="00C51C66"/>
    <w:rsid w:val="00C52D62"/>
    <w:rsid w:val="00C56547"/>
    <w:rsid w:val="00C84EF9"/>
    <w:rsid w:val="00CA3F65"/>
    <w:rsid w:val="00CB5109"/>
    <w:rsid w:val="00CB77E3"/>
    <w:rsid w:val="00CE3181"/>
    <w:rsid w:val="00D028A6"/>
    <w:rsid w:val="00D060EE"/>
    <w:rsid w:val="00D20708"/>
    <w:rsid w:val="00D3094B"/>
    <w:rsid w:val="00D33D98"/>
    <w:rsid w:val="00D36FFE"/>
    <w:rsid w:val="00D515B3"/>
    <w:rsid w:val="00D65FF5"/>
    <w:rsid w:val="00D75A91"/>
    <w:rsid w:val="00D821B9"/>
    <w:rsid w:val="00D847F7"/>
    <w:rsid w:val="00DA76B1"/>
    <w:rsid w:val="00DC02FC"/>
    <w:rsid w:val="00DD5F8D"/>
    <w:rsid w:val="00DE5A15"/>
    <w:rsid w:val="00DF511A"/>
    <w:rsid w:val="00DF67BF"/>
    <w:rsid w:val="00E03F4E"/>
    <w:rsid w:val="00E14390"/>
    <w:rsid w:val="00E14DD9"/>
    <w:rsid w:val="00E26A18"/>
    <w:rsid w:val="00E37316"/>
    <w:rsid w:val="00E4003B"/>
    <w:rsid w:val="00E54B27"/>
    <w:rsid w:val="00E61157"/>
    <w:rsid w:val="00E66443"/>
    <w:rsid w:val="00EA1DC8"/>
    <w:rsid w:val="00EA3C8B"/>
    <w:rsid w:val="00EA65FB"/>
    <w:rsid w:val="00EB0B1F"/>
    <w:rsid w:val="00EB4FE3"/>
    <w:rsid w:val="00EC3C8B"/>
    <w:rsid w:val="00EC7A0C"/>
    <w:rsid w:val="00F366AF"/>
    <w:rsid w:val="00F56803"/>
    <w:rsid w:val="00F56D64"/>
    <w:rsid w:val="00F650C8"/>
    <w:rsid w:val="00F7491E"/>
    <w:rsid w:val="00F8154D"/>
    <w:rsid w:val="00FA4D79"/>
    <w:rsid w:val="00FD265A"/>
    <w:rsid w:val="00FD2D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5E8D73C6"/>
  <w15:chartTrackingRefBased/>
  <w15:docId w15:val="{033B6C69-A7B6-480C-AA6C-6B1C6CD5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383"/>
    <w:pPr>
      <w:widowControl w:val="0"/>
      <w:suppressAutoHyphens/>
    </w:pPr>
    <w:rPr>
      <w:rFonts w:ascii="Verdana" w:eastAsia="SimSun" w:hAnsi="Verdana" w:cs="Mangal"/>
      <w:kern w:val="1"/>
      <w:sz w:val="22"/>
      <w:szCs w:val="24"/>
      <w:lang w:eastAsia="zh-CN" w:bidi="hi-IN"/>
    </w:rPr>
  </w:style>
  <w:style w:type="paragraph" w:styleId="Titre1">
    <w:name w:val="heading 1"/>
    <w:basedOn w:val="StandardCRLR"/>
    <w:next w:val="StandardSaisieCorpsTexte"/>
    <w:qFormat/>
    <w:pPr>
      <w:keepNext/>
      <w:numPr>
        <w:numId w:val="1"/>
      </w:numPr>
      <w:spacing w:before="113"/>
      <w:ind w:left="567" w:hanging="567"/>
      <w:outlineLvl w:val="0"/>
    </w:pPr>
    <w:rPr>
      <w:b/>
    </w:rPr>
  </w:style>
  <w:style w:type="paragraph" w:styleId="Titre2">
    <w:name w:val="heading 2"/>
    <w:basedOn w:val="Normal"/>
    <w:next w:val="StandardSaisieCorpsTexte"/>
    <w:qFormat/>
    <w:pPr>
      <w:keepNext/>
      <w:numPr>
        <w:ilvl w:val="1"/>
        <w:numId w:val="1"/>
      </w:numPr>
      <w:spacing w:after="60"/>
      <w:ind w:left="1290" w:hanging="705"/>
      <w:outlineLvl w:val="1"/>
    </w:pPr>
  </w:style>
  <w:style w:type="paragraph" w:styleId="Titre3">
    <w:name w:val="heading 3"/>
    <w:basedOn w:val="Normal"/>
    <w:next w:val="StandardSaisieCorpsTexte"/>
    <w:qFormat/>
    <w:pPr>
      <w:keepNext/>
      <w:numPr>
        <w:ilvl w:val="2"/>
        <w:numId w:val="1"/>
      </w:numPr>
      <w:ind w:left="2100" w:hanging="765"/>
      <w:outlineLvl w:val="2"/>
    </w:pPr>
    <w:rPr>
      <w:rFonts w:ascii="Tahoma" w:hAnsi="Tahoma" w:cs="Tahoma"/>
      <w:u w:val="single"/>
    </w:rPr>
  </w:style>
  <w:style w:type="paragraph" w:styleId="Titre4">
    <w:name w:val="heading 4"/>
    <w:basedOn w:val="Normal"/>
    <w:next w:val="StandardSaisieCorpsTexte"/>
    <w:qFormat/>
    <w:pPr>
      <w:keepNext/>
      <w:numPr>
        <w:ilvl w:val="3"/>
        <w:numId w:val="1"/>
      </w:numPr>
      <w:ind w:left="3180" w:hanging="1050"/>
      <w:outlineLvl w:val="3"/>
    </w:pPr>
    <w:rPr>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b/>
      <w:sz w:val="24"/>
      <w:u w:val="single"/>
    </w:rPr>
  </w:style>
  <w:style w:type="paragraph" w:styleId="Titre7">
    <w:name w:val="heading 7"/>
    <w:basedOn w:val="Normal"/>
    <w:next w:val="Normal"/>
    <w:qFormat/>
    <w:pPr>
      <w:keepNext/>
      <w:outlineLvl w:val="6"/>
    </w:pPr>
    <w:rPr>
      <w:rFonts w:ascii="Arial" w:hAnsi="Arial" w:cs="Arial"/>
      <w:u w:val="single"/>
      <w:lang w:eastAsia="fr-FR"/>
    </w:rPr>
  </w:style>
  <w:style w:type="paragraph" w:styleId="Titre9">
    <w:name w:val="heading 9"/>
    <w:basedOn w:val="Normal"/>
    <w:next w:val="Normal"/>
    <w:qFormat/>
    <w:pPr>
      <w:keepNext/>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Monotype Sorts" w:hAnsi="Monotype Sorts" w:cs="Monotype Sorts"/>
    </w:rPr>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rPr>
  </w:style>
  <w:style w:type="character" w:customStyle="1" w:styleId="WW8Num4z1">
    <w:name w:val="WW8Num4z1"/>
    <w:rPr>
      <w:rFonts w:ascii="Wingdings 2" w:hAnsi="Wingdings 2" w:cs="Wingdings"/>
      <w:sz w:val="18"/>
      <w:szCs w:val="18"/>
    </w:rPr>
  </w:style>
  <w:style w:type="character" w:customStyle="1" w:styleId="WW8Num4z2">
    <w:name w:val="WW8Num4z2"/>
    <w:rPr>
      <w:rFonts w:ascii="StarSymbol" w:hAnsi="StarSymbol" w:cs="Wingdings"/>
      <w:sz w:val="18"/>
      <w:szCs w:val="18"/>
    </w:rPr>
  </w:style>
  <w:style w:type="character" w:customStyle="1" w:styleId="WW8Num5z0">
    <w:name w:val="WW8Num5z0"/>
    <w:rPr>
      <w:rFonts w:ascii="StarSymbol" w:hAnsi="StarSymbol" w:cs="StarSymbol"/>
    </w:rPr>
  </w:style>
  <w:style w:type="character" w:customStyle="1" w:styleId="WW8Num5z1">
    <w:name w:val="WW8Num5z1"/>
    <w:rPr>
      <w:rFonts w:ascii="Wingdings 2" w:hAnsi="Wingdings 2" w:cs="Wingdings"/>
      <w:sz w:val="18"/>
      <w:szCs w:val="18"/>
    </w:rPr>
  </w:style>
  <w:style w:type="character" w:customStyle="1" w:styleId="WW8Num5z2">
    <w:name w:val="WW8Num5z2"/>
    <w:rPr>
      <w:rFonts w:ascii="StarSymbol" w:hAnsi="StarSymbol" w:cs="Wingdings"/>
      <w:sz w:val="18"/>
      <w:szCs w:val="18"/>
    </w:rPr>
  </w:style>
  <w:style w:type="character" w:customStyle="1" w:styleId="WW8Num6z0">
    <w:name w:val="WW8Num6z0"/>
    <w:rPr>
      <w:rFonts w:ascii="Symbol" w:hAnsi="Symbol" w:cs="Wingdings"/>
      <w:sz w:val="18"/>
      <w:szCs w:val="18"/>
    </w:rPr>
  </w:style>
  <w:style w:type="character" w:customStyle="1" w:styleId="WW8Num6z1">
    <w:name w:val="WW8Num6z1"/>
    <w:rPr>
      <w:rFonts w:ascii="Wingdings 2" w:hAnsi="Wingdings 2" w:cs="Wingdings"/>
      <w:sz w:val="18"/>
      <w:szCs w:val="18"/>
    </w:rPr>
  </w:style>
  <w:style w:type="character" w:customStyle="1" w:styleId="WW8Num6z2">
    <w:name w:val="WW8Num6z2"/>
    <w:rPr>
      <w:rFonts w:ascii="StarSymbol" w:hAnsi="StarSymbol" w:cs="Wingdings"/>
      <w:sz w:val="18"/>
      <w:szCs w:val="18"/>
    </w:rPr>
  </w:style>
  <w:style w:type="character" w:customStyle="1" w:styleId="WW8Num7z0">
    <w:name w:val="WW8Num7z0"/>
    <w:rPr>
      <w:rFonts w:ascii="Times New Roman" w:hAnsi="Times New Roman" w:cs="Times New Roman"/>
    </w:rPr>
  </w:style>
  <w:style w:type="character" w:customStyle="1" w:styleId="WW8Num7z1">
    <w:name w:val="WW8Num7z1"/>
    <w:rPr>
      <w:rFonts w:ascii="Wingdings 2" w:hAnsi="Wingdings 2" w:cs="Wingdings"/>
      <w:sz w:val="18"/>
      <w:szCs w:val="18"/>
    </w:rPr>
  </w:style>
  <w:style w:type="character" w:customStyle="1" w:styleId="WW8Num7z2">
    <w:name w:val="WW8Num7z2"/>
    <w:rPr>
      <w:rFonts w:ascii="StarSymbol" w:hAnsi="StarSymbol" w:cs="Wingdings"/>
      <w:sz w:val="18"/>
      <w:szCs w:val="18"/>
    </w:rPr>
  </w:style>
  <w:style w:type="character" w:customStyle="1" w:styleId="WW8Num8z0">
    <w:name w:val="WW8Num8z0"/>
    <w:rPr>
      <w:rFonts w:ascii="Symbol" w:hAnsi="Symbol" w:cs="Symbol"/>
    </w:rPr>
  </w:style>
  <w:style w:type="character" w:customStyle="1" w:styleId="WW8Num8z1">
    <w:name w:val="WW8Num8z1"/>
    <w:rPr>
      <w:rFonts w:ascii="Wingdings 2" w:hAnsi="Wingdings 2" w:cs="Wingdings"/>
      <w:sz w:val="18"/>
      <w:szCs w:val="18"/>
    </w:rPr>
  </w:style>
  <w:style w:type="character" w:customStyle="1" w:styleId="WW8Num8z2">
    <w:name w:val="WW8Num8z2"/>
    <w:rPr>
      <w:rFonts w:ascii="StarSymbol" w:hAnsi="StarSymbol" w:cs="Wingdings"/>
      <w:sz w:val="18"/>
      <w:szCs w:val="18"/>
    </w:rPr>
  </w:style>
  <w:style w:type="character" w:customStyle="1" w:styleId="WW8Num9z0">
    <w:name w:val="WW8Num9z0"/>
    <w:rPr>
      <w:rFonts w:ascii="StarSymbol" w:hAnsi="StarSymbol" w:cs="StarSymbol"/>
    </w:rPr>
  </w:style>
  <w:style w:type="character" w:customStyle="1" w:styleId="WW8Num11z0">
    <w:name w:val="WW8Num11z0"/>
    <w:rPr>
      <w:rFonts w:ascii="Times New Roman" w:hAnsi="Times New Roman" w:cs="Times New Roman"/>
    </w:rPr>
  </w:style>
  <w:style w:type="character" w:customStyle="1" w:styleId="WW8Num12z0">
    <w:name w:val="WW8Num12z0"/>
    <w:rPr>
      <w:rFonts w:ascii="StarSymbol" w:hAnsi="StarSymbol" w:cs="StarSymbol"/>
    </w:rPr>
  </w:style>
  <w:style w:type="character" w:customStyle="1" w:styleId="WW8Num13z0">
    <w:name w:val="WW8Num13z0"/>
    <w:rPr>
      <w:rFonts w:ascii="Symbol" w:hAnsi="Symbol" w:cs="Symbol"/>
    </w:rPr>
  </w:style>
  <w:style w:type="character" w:customStyle="1" w:styleId="WW8Num14z0">
    <w:name w:val="WW8Num14z0"/>
    <w:rPr>
      <w:rFonts w:ascii="Symbol" w:hAnsi="Symbol" w:cs="Symbol"/>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Times New Roman" w:hAnsi="Times New Roman" w:cs="Times New Roman"/>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cs="Times New Roman"/>
    </w:rPr>
  </w:style>
  <w:style w:type="character" w:customStyle="1" w:styleId="WW8Num22z0">
    <w:name w:val="WW8Num22z0"/>
    <w:rPr>
      <w:rFonts w:ascii="Times New Roman" w:hAnsi="Times New Roman" w:cs="Times New Roman"/>
    </w:rPr>
  </w:style>
  <w:style w:type="character" w:customStyle="1" w:styleId="WW8Num23z0">
    <w:name w:val="WW8Num23z0"/>
    <w:rPr>
      <w:rFonts w:ascii="Symbol" w:hAnsi="Symbol" w:cs="Symbol"/>
    </w:rPr>
  </w:style>
  <w:style w:type="character" w:customStyle="1" w:styleId="WW8Num24z0">
    <w:name w:val="WW8Num24z0"/>
    <w:rPr>
      <w:rFonts w:ascii="Symbol" w:hAnsi="Symbol" w:cs="Symbol"/>
    </w:rPr>
  </w:style>
  <w:style w:type="character" w:customStyle="1" w:styleId="WW8Num25z0">
    <w:name w:val="WW8Num25z0"/>
    <w:rPr>
      <w:rFonts w:ascii="Times New Roman" w:hAnsi="Times New Roman" w:cs="Times New Roman"/>
    </w:rPr>
  </w:style>
  <w:style w:type="character" w:customStyle="1" w:styleId="WW8Num26z0">
    <w:name w:val="WW8Num26z0"/>
    <w:rPr>
      <w:rFonts w:ascii="Wingdings" w:hAnsi="Wingdings" w:cs="Wingdings"/>
    </w:rPr>
  </w:style>
  <w:style w:type="character" w:customStyle="1" w:styleId="WW8Num28z0">
    <w:name w:val="WW8Num28z0"/>
    <w:rPr>
      <w:rFonts w:ascii="Monotype Sorts" w:hAnsi="Monotype Sorts" w:cs="Monotype Sorts"/>
    </w:rPr>
  </w:style>
  <w:style w:type="character" w:customStyle="1" w:styleId="Policepardfaut1">
    <w:name w:val="Police par défaut1"/>
  </w:style>
  <w:style w:type="character" w:customStyle="1" w:styleId="WW8Num9z1">
    <w:name w:val="WW8Num9z1"/>
    <w:rPr>
      <w:rFonts w:ascii="Wingdings 2" w:hAnsi="Wingdings 2" w:cs="Wingdings"/>
      <w:sz w:val="18"/>
      <w:szCs w:val="18"/>
    </w:rPr>
  </w:style>
  <w:style w:type="character" w:customStyle="1" w:styleId="WW8Num9z2">
    <w:name w:val="WW8Num9z2"/>
    <w:rPr>
      <w:rFonts w:ascii="StarSymbol" w:hAnsi="StarSymbol" w:cs="Wingdings"/>
      <w:sz w:val="18"/>
      <w:szCs w:val="18"/>
    </w:rPr>
  </w:style>
  <w:style w:type="character" w:customStyle="1" w:styleId="WW8Num10z0">
    <w:name w:val="WW8Num10z0"/>
    <w:rPr>
      <w:rFonts w:ascii="StarSymbol" w:hAnsi="StarSymbol" w:cs="StarSymbol"/>
    </w:rPr>
  </w:style>
  <w:style w:type="character" w:customStyle="1" w:styleId="WW-Policepardfaut">
    <w:name w:val="WW-Police par défaut"/>
  </w:style>
  <w:style w:type="character" w:customStyle="1" w:styleId="WW-Policepardfaut1">
    <w:name w:val="WW-Police par défaut1"/>
  </w:style>
  <w:style w:type="character" w:customStyle="1" w:styleId="Absatz-Standardschriftart">
    <w:name w:val="Absatz-Standardschriftart"/>
  </w:style>
  <w:style w:type="character" w:customStyle="1" w:styleId="WW-Policepardfaut11">
    <w:name w:val="WW-Police par défaut11"/>
  </w:style>
  <w:style w:type="character" w:customStyle="1" w:styleId="WW-Absatz-Standardschriftart">
    <w:name w:val="WW-Absatz-Standardschriftart"/>
  </w:style>
  <w:style w:type="character" w:customStyle="1" w:styleId="WW-Policepardfaut111">
    <w:name w:val="WW-Police par défaut1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Policepardfaut1111">
    <w:name w:val="WW-Police par défaut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1z0">
    <w:name w:val="WW8Num1z0"/>
    <w:rPr>
      <w:rFonts w:ascii="StarSymbol" w:hAnsi="StarSymbol" w:cs="StarSymbol"/>
    </w:rPr>
  </w:style>
  <w:style w:type="character" w:customStyle="1" w:styleId="WW-Absatz-Standardschriftart11111111111111111">
    <w:name w:val="WW-Absatz-Standardschriftart11111111111111111"/>
  </w:style>
  <w:style w:type="character" w:customStyle="1" w:styleId="WW8Num21z0">
    <w:name w:val="WW8Num21z0"/>
    <w:rPr>
      <w:rFonts w:ascii="Symbol" w:hAnsi="Symbol" w:cs="Symbol"/>
    </w:rPr>
  </w:style>
  <w:style w:type="character" w:customStyle="1" w:styleId="WW8Num29z0">
    <w:name w:val="WW8Num29z0"/>
    <w:rPr>
      <w:rFonts w:ascii="Symbol" w:hAnsi="Symbol" w:cs="Symbol"/>
    </w:rPr>
  </w:style>
  <w:style w:type="character" w:customStyle="1" w:styleId="WW8Num32z0">
    <w:name w:val="WW8Num32z0"/>
    <w:rPr>
      <w:rFonts w:ascii="Symbol" w:hAnsi="Symbol" w:cs="Symbol"/>
    </w:rPr>
  </w:style>
  <w:style w:type="character" w:customStyle="1" w:styleId="WW8Num33z0">
    <w:name w:val="WW8Num33z0"/>
    <w:rPr>
      <w:rFonts w:ascii="Symbol" w:hAnsi="Symbol" w:cs="Symbol"/>
    </w:rPr>
  </w:style>
  <w:style w:type="character" w:customStyle="1" w:styleId="WW8Num35z0">
    <w:name w:val="WW8Num35z0"/>
    <w:rPr>
      <w:rFonts w:ascii="Monotype Sorts" w:hAnsi="Monotype Sorts" w:cs="Monotype Sorts"/>
    </w:rPr>
  </w:style>
  <w:style w:type="character" w:customStyle="1" w:styleId="WW8Num36z0">
    <w:name w:val="WW8Num36z0"/>
    <w:rPr>
      <w:rFonts w:ascii="Symbol" w:hAnsi="Symbol" w:cs="Symbol"/>
    </w:rPr>
  </w:style>
  <w:style w:type="character" w:customStyle="1" w:styleId="WW8Num37z0">
    <w:name w:val="WW8Num37z0"/>
    <w:rPr>
      <w:rFonts w:ascii="Monotype Sorts" w:hAnsi="Monotype Sorts" w:cs="Monotype Sorts"/>
    </w:rPr>
  </w:style>
  <w:style w:type="character" w:customStyle="1" w:styleId="WW8Num39z0">
    <w:name w:val="WW8Num39z0"/>
    <w:rPr>
      <w:rFonts w:ascii="Times New Roman" w:hAnsi="Times New Roman" w:cs="Times New Roman"/>
    </w:rPr>
  </w:style>
  <w:style w:type="character" w:customStyle="1" w:styleId="WW8Num46z0">
    <w:name w:val="WW8Num46z0"/>
    <w:rPr>
      <w:rFonts w:ascii="Monotype Sorts" w:hAnsi="Monotype Sorts" w:cs="Monotype Sorts"/>
    </w:rPr>
  </w:style>
  <w:style w:type="character" w:customStyle="1" w:styleId="WW8Num47z0">
    <w:name w:val="WW8Num47z0"/>
    <w:rPr>
      <w:rFonts w:ascii="Monotype Sorts" w:hAnsi="Monotype Sorts" w:cs="Monotype Sorts"/>
    </w:rPr>
  </w:style>
  <w:style w:type="character" w:customStyle="1" w:styleId="WW8Num50z0">
    <w:name w:val="WW8Num50z0"/>
    <w:rPr>
      <w:rFonts w:ascii="Times New Roman" w:hAnsi="Times New Roman" w:cs="Times New Roman"/>
    </w:rPr>
  </w:style>
  <w:style w:type="character" w:customStyle="1" w:styleId="WW8Num52z0">
    <w:name w:val="WW8Num52z0"/>
    <w:rPr>
      <w:rFonts w:ascii="Symbol" w:hAnsi="Symbol" w:cs="Symbol"/>
    </w:rPr>
  </w:style>
  <w:style w:type="character" w:customStyle="1" w:styleId="WW8Num53z0">
    <w:name w:val="WW8Num53z0"/>
    <w:rPr>
      <w:rFonts w:ascii="Symbol" w:hAnsi="Symbol" w:cs="Symbol"/>
    </w:rPr>
  </w:style>
  <w:style w:type="character" w:customStyle="1" w:styleId="WW8Num54z0">
    <w:name w:val="WW8Num54z0"/>
    <w:rPr>
      <w:rFonts w:ascii="Times New Roman" w:hAnsi="Times New Roman" w:cs="Times New Roman"/>
    </w:rPr>
  </w:style>
  <w:style w:type="character" w:customStyle="1" w:styleId="WW8Num59z0">
    <w:name w:val="WW8Num59z0"/>
    <w:rPr>
      <w:rFonts w:ascii="Times New Roman" w:hAnsi="Times New Roman" w:cs="Times New Roman"/>
    </w:rPr>
  </w:style>
  <w:style w:type="character" w:customStyle="1" w:styleId="WW8Num60z0">
    <w:name w:val="WW8Num60z0"/>
    <w:rPr>
      <w:rFonts w:ascii="Times New Roman" w:hAnsi="Times New Roman" w:cs="Times New Roman"/>
    </w:rPr>
  </w:style>
  <w:style w:type="character" w:customStyle="1" w:styleId="WW8Num64z0">
    <w:name w:val="WW8Num64z0"/>
    <w:rPr>
      <w:rFonts w:ascii="Symbol" w:hAnsi="Symbol" w:cs="Symbol"/>
    </w:rPr>
  </w:style>
  <w:style w:type="character" w:customStyle="1" w:styleId="WW8Num69z0">
    <w:name w:val="WW8Num69z0"/>
    <w:rPr>
      <w:rFonts w:ascii="Times New Roman" w:hAnsi="Times New Roman" w:cs="Times New Roman"/>
    </w:rPr>
  </w:style>
  <w:style w:type="character" w:customStyle="1" w:styleId="WW8Num74z0">
    <w:name w:val="WW8Num74z0"/>
    <w:rPr>
      <w:rFonts w:ascii="Times New Roman" w:hAnsi="Times New Roman" w:cs="Times New Roman"/>
    </w:rPr>
  </w:style>
  <w:style w:type="character" w:customStyle="1" w:styleId="WW8Num76z0">
    <w:name w:val="WW8Num76z0"/>
    <w:rPr>
      <w:rFonts w:ascii="Symbol" w:hAnsi="Symbol" w:cs="Symbol"/>
    </w:rPr>
  </w:style>
  <w:style w:type="character" w:customStyle="1" w:styleId="WW8Num79z0">
    <w:name w:val="WW8Num79z0"/>
    <w:rPr>
      <w:rFonts w:ascii="Monotype Sorts" w:hAnsi="Monotype Sorts" w:cs="Monotype Sorts"/>
    </w:rPr>
  </w:style>
  <w:style w:type="character" w:customStyle="1" w:styleId="WW8Num80z0">
    <w:name w:val="WW8Num80z0"/>
    <w:rPr>
      <w:rFonts w:ascii="Monotype Sorts" w:hAnsi="Monotype Sorts" w:cs="Monotype Sorts"/>
    </w:rPr>
  </w:style>
  <w:style w:type="character" w:customStyle="1" w:styleId="WW8Num83z0">
    <w:name w:val="WW8Num83z0"/>
    <w:rPr>
      <w:rFonts w:ascii="Symbol" w:hAnsi="Symbol" w:cs="Symbol"/>
    </w:rPr>
  </w:style>
  <w:style w:type="character" w:customStyle="1" w:styleId="WW8Num86z0">
    <w:name w:val="WW8Num86z0"/>
    <w:rPr>
      <w:rFonts w:ascii="Symbol" w:hAnsi="Symbol" w:cs="Symbol"/>
    </w:rPr>
  </w:style>
  <w:style w:type="character" w:customStyle="1" w:styleId="WW8Num87z0">
    <w:name w:val="WW8Num87z0"/>
    <w:rPr>
      <w:rFonts w:ascii="Symbol" w:hAnsi="Symbol" w:cs="Symbol"/>
    </w:rPr>
  </w:style>
  <w:style w:type="character" w:customStyle="1" w:styleId="WW8Num89z0">
    <w:name w:val="WW8Num89z0"/>
    <w:rPr>
      <w:rFonts w:ascii="Times New Roman" w:hAnsi="Times New Roman" w:cs="Times New Roman"/>
    </w:rPr>
  </w:style>
  <w:style w:type="character" w:customStyle="1" w:styleId="WW8Num93z0">
    <w:name w:val="WW8Num93z0"/>
    <w:rPr>
      <w:rFonts w:ascii="Wingdings" w:hAnsi="Wingdings" w:cs="Wingdings"/>
    </w:rPr>
  </w:style>
  <w:style w:type="character" w:customStyle="1" w:styleId="WW8Num96z0">
    <w:name w:val="WW8Num96z0"/>
    <w:rPr>
      <w:rFonts w:ascii="Symbol" w:hAnsi="Symbol" w:cs="Symbol"/>
    </w:rPr>
  </w:style>
  <w:style w:type="character" w:customStyle="1" w:styleId="WW8Num100z0">
    <w:name w:val="WW8Num100z0"/>
    <w:rPr>
      <w:rFonts w:ascii="Symbol" w:hAnsi="Symbol" w:cs="Symbol"/>
    </w:rPr>
  </w:style>
  <w:style w:type="character" w:customStyle="1" w:styleId="WW8Num106z0">
    <w:name w:val="WW8Num106z0"/>
    <w:rPr>
      <w:rFonts w:ascii="Times New Roman" w:hAnsi="Times New Roman" w:cs="Times New Roman"/>
    </w:rPr>
  </w:style>
  <w:style w:type="character" w:customStyle="1" w:styleId="WW8Num107z0">
    <w:name w:val="WW8Num107z0"/>
    <w:rPr>
      <w:rFonts w:ascii="Symbol" w:hAnsi="Symbol" w:cs="Symbol"/>
    </w:rPr>
  </w:style>
  <w:style w:type="character" w:customStyle="1" w:styleId="WW8Num108z0">
    <w:name w:val="WW8Num108z0"/>
    <w:rPr>
      <w:rFonts w:ascii="Monotype Sorts" w:hAnsi="Monotype Sorts" w:cs="Monotype Sorts"/>
    </w:rPr>
  </w:style>
  <w:style w:type="character" w:customStyle="1" w:styleId="WW8Num110z0">
    <w:name w:val="WW8Num110z0"/>
    <w:rPr>
      <w:rFonts w:ascii="Symbol" w:hAnsi="Symbol" w:cs="Symbol"/>
    </w:rPr>
  </w:style>
  <w:style w:type="character" w:customStyle="1" w:styleId="WW8Num113z0">
    <w:name w:val="WW8Num113z0"/>
    <w:rPr>
      <w:rFonts w:ascii="Monotype Sorts" w:hAnsi="Monotype Sorts" w:cs="Monotype Sorts"/>
    </w:rPr>
  </w:style>
  <w:style w:type="character" w:customStyle="1" w:styleId="WW8Num114z0">
    <w:name w:val="WW8Num114z0"/>
    <w:rPr>
      <w:rFonts w:ascii="Symbol" w:hAnsi="Symbol" w:cs="Symbol"/>
    </w:rPr>
  </w:style>
  <w:style w:type="character" w:customStyle="1" w:styleId="WW8Num121z0">
    <w:name w:val="WW8Num121z0"/>
    <w:rPr>
      <w:rFonts w:ascii="Times New Roman" w:hAnsi="Times New Roman" w:cs="Times New Roman"/>
    </w:rPr>
  </w:style>
  <w:style w:type="character" w:customStyle="1" w:styleId="WW8Num123z0">
    <w:name w:val="WW8Num123z0"/>
    <w:rPr>
      <w:rFonts w:ascii="Times New Roman" w:hAnsi="Times New Roman" w:cs="Times New Roman"/>
    </w:rPr>
  </w:style>
  <w:style w:type="character" w:customStyle="1" w:styleId="WW8Num126z0">
    <w:name w:val="WW8Num126z0"/>
    <w:rPr>
      <w:rFonts w:ascii="Times New Roman" w:hAnsi="Times New Roman" w:cs="Times New Roman"/>
    </w:rPr>
  </w:style>
  <w:style w:type="character" w:customStyle="1" w:styleId="WW8Num127z0">
    <w:name w:val="WW8Num127z0"/>
    <w:rPr>
      <w:rFonts w:ascii="Monotype Sorts" w:hAnsi="Monotype Sorts" w:cs="Monotype Sorts"/>
    </w:rPr>
  </w:style>
  <w:style w:type="character" w:customStyle="1" w:styleId="WW8Num134z0">
    <w:name w:val="WW8Num134z0"/>
    <w:rPr>
      <w:rFonts w:ascii="Times New Roman" w:hAnsi="Times New Roman" w:cs="Times New Roman"/>
    </w:rPr>
  </w:style>
  <w:style w:type="character" w:customStyle="1" w:styleId="WW8Num136z0">
    <w:name w:val="WW8Num136z0"/>
    <w:rPr>
      <w:rFonts w:ascii="Symbol" w:hAnsi="Symbol" w:cs="Symbol"/>
    </w:rPr>
  </w:style>
  <w:style w:type="character" w:customStyle="1" w:styleId="WW8Num138z0">
    <w:name w:val="WW8Num138z0"/>
    <w:rPr>
      <w:rFonts w:ascii="Symbol" w:hAnsi="Symbol" w:cs="Symbol"/>
    </w:rPr>
  </w:style>
  <w:style w:type="character" w:customStyle="1" w:styleId="WW8Num144z0">
    <w:name w:val="WW8Num144z0"/>
    <w:rPr>
      <w:rFonts w:ascii="Symbol" w:hAnsi="Symbol" w:cs="Symbol"/>
    </w:rPr>
  </w:style>
  <w:style w:type="character" w:customStyle="1" w:styleId="WW8Num145z0">
    <w:name w:val="WW8Num145z0"/>
    <w:rPr>
      <w:rFonts w:ascii="Symbol" w:hAnsi="Symbol" w:cs="Symbol"/>
    </w:rPr>
  </w:style>
  <w:style w:type="character" w:customStyle="1" w:styleId="WW8Num146z0">
    <w:name w:val="WW8Num146z0"/>
    <w:rPr>
      <w:rFonts w:ascii="Symbol" w:hAnsi="Symbol" w:cs="Symbol"/>
    </w:rPr>
  </w:style>
  <w:style w:type="character" w:customStyle="1" w:styleId="WW8Num147z0">
    <w:name w:val="WW8Num147z0"/>
    <w:rPr>
      <w:rFonts w:ascii="Symbol" w:hAnsi="Symbol" w:cs="Symbol"/>
    </w:rPr>
  </w:style>
  <w:style w:type="character" w:customStyle="1" w:styleId="WW8Num148z0">
    <w:name w:val="WW8Num148z0"/>
    <w:rPr>
      <w:rFonts w:ascii="Times New Roman" w:hAnsi="Times New Roman" w:cs="Times New Roman"/>
    </w:rPr>
  </w:style>
  <w:style w:type="character" w:customStyle="1" w:styleId="WW8Num151z0">
    <w:name w:val="WW8Num151z0"/>
    <w:rPr>
      <w:rFonts w:ascii="Symbol" w:hAnsi="Symbol" w:cs="Symbol"/>
    </w:rPr>
  </w:style>
  <w:style w:type="character" w:customStyle="1" w:styleId="WW8Num153z0">
    <w:name w:val="WW8Num153z0"/>
    <w:rPr>
      <w:rFonts w:ascii="Monotype Sorts" w:hAnsi="Monotype Sorts" w:cs="Monotype Sorts"/>
    </w:rPr>
  </w:style>
  <w:style w:type="character" w:customStyle="1" w:styleId="WW8Num157z0">
    <w:name w:val="WW8Num157z0"/>
    <w:rPr>
      <w:rFonts w:ascii="Monotype Sorts" w:hAnsi="Monotype Sorts" w:cs="Monotype Sorts"/>
    </w:rPr>
  </w:style>
  <w:style w:type="character" w:customStyle="1" w:styleId="WW8Num158z0">
    <w:name w:val="WW8Num158z0"/>
    <w:rPr>
      <w:rFonts w:ascii="Monotype Sorts" w:hAnsi="Monotype Sorts" w:cs="Monotype Sorts"/>
    </w:rPr>
  </w:style>
  <w:style w:type="character" w:customStyle="1" w:styleId="WW8Num159z0">
    <w:name w:val="WW8Num159z0"/>
    <w:rPr>
      <w:rFonts w:ascii="Symbol" w:hAnsi="Symbol" w:cs="Symbol"/>
    </w:rPr>
  </w:style>
  <w:style w:type="character" w:customStyle="1" w:styleId="WW8Num162z0">
    <w:name w:val="WW8Num162z0"/>
    <w:rPr>
      <w:rFonts w:ascii="Times New Roman" w:hAnsi="Times New Roman" w:cs="Times New Roman"/>
    </w:rPr>
  </w:style>
  <w:style w:type="character" w:customStyle="1" w:styleId="WW8Num164z0">
    <w:name w:val="WW8Num164z0"/>
    <w:rPr>
      <w:rFonts w:ascii="Symbol" w:hAnsi="Symbol" w:cs="Symbol"/>
    </w:rPr>
  </w:style>
  <w:style w:type="character" w:customStyle="1" w:styleId="WW8Num165z0">
    <w:name w:val="WW8Num165z0"/>
    <w:rPr>
      <w:rFonts w:ascii="Symbol" w:hAnsi="Symbol" w:cs="Symbol"/>
    </w:rPr>
  </w:style>
  <w:style w:type="character" w:customStyle="1" w:styleId="WW8Num168z0">
    <w:name w:val="WW8Num168z0"/>
    <w:rPr>
      <w:rFonts w:ascii="Symbol" w:hAnsi="Symbol" w:cs="Symbol"/>
    </w:rPr>
  </w:style>
  <w:style w:type="character" w:customStyle="1" w:styleId="WW8Num180z0">
    <w:name w:val="WW8Num180z0"/>
    <w:rPr>
      <w:rFonts w:ascii="Monotype Sorts" w:hAnsi="Monotype Sorts" w:cs="Monotype Sorts"/>
    </w:rPr>
  </w:style>
  <w:style w:type="character" w:customStyle="1" w:styleId="WW8Num181z0">
    <w:name w:val="WW8Num181z0"/>
    <w:rPr>
      <w:rFonts w:ascii="Symbol" w:hAnsi="Symbol" w:cs="Symbol"/>
    </w:rPr>
  </w:style>
  <w:style w:type="character" w:customStyle="1" w:styleId="WW8Num183z0">
    <w:name w:val="WW8Num183z0"/>
    <w:rPr>
      <w:rFonts w:ascii="Symbol" w:hAnsi="Symbol" w:cs="Symbol"/>
    </w:rPr>
  </w:style>
  <w:style w:type="character" w:customStyle="1" w:styleId="WW8Num185z0">
    <w:name w:val="WW8Num185z0"/>
    <w:rPr>
      <w:rFonts w:ascii="Monotype Sorts" w:hAnsi="Monotype Sorts" w:cs="Monotype Sorts"/>
    </w:rPr>
  </w:style>
  <w:style w:type="character" w:customStyle="1" w:styleId="WW8Num189z0">
    <w:name w:val="WW8Num189z0"/>
    <w:rPr>
      <w:rFonts w:ascii="Times New Roman" w:hAnsi="Times New Roman" w:cs="Times New Roman"/>
    </w:rPr>
  </w:style>
  <w:style w:type="character" w:customStyle="1" w:styleId="WW8Num190z0">
    <w:name w:val="WW8Num190z0"/>
    <w:rPr>
      <w:rFonts w:ascii="Symbol" w:hAnsi="Symbol" w:cs="Symbol"/>
    </w:rPr>
  </w:style>
  <w:style w:type="character" w:customStyle="1" w:styleId="WW8Num193z0">
    <w:name w:val="WW8Num193z0"/>
    <w:rPr>
      <w:rFonts w:ascii="Times New Roman" w:hAnsi="Times New Roman" w:cs="Times New Roman"/>
    </w:rPr>
  </w:style>
  <w:style w:type="character" w:customStyle="1" w:styleId="WW8Num194z0">
    <w:name w:val="WW8Num194z0"/>
    <w:rPr>
      <w:rFonts w:ascii="Symbol" w:hAnsi="Symbol" w:cs="Symbol"/>
    </w:rPr>
  </w:style>
  <w:style w:type="character" w:customStyle="1" w:styleId="WW8Num196z0">
    <w:name w:val="WW8Num196z0"/>
    <w:rPr>
      <w:rFonts w:ascii="Wingdings" w:hAnsi="Wingdings" w:cs="Wingdings"/>
    </w:rPr>
  </w:style>
  <w:style w:type="character" w:customStyle="1" w:styleId="WW8Num198z0">
    <w:name w:val="WW8Num198z0"/>
    <w:rPr>
      <w:rFonts w:ascii="Times New Roman" w:hAnsi="Times New Roman" w:cs="Times New Roman"/>
    </w:rPr>
  </w:style>
  <w:style w:type="character" w:customStyle="1" w:styleId="WW8Num199z0">
    <w:name w:val="WW8Num199z0"/>
    <w:rPr>
      <w:rFonts w:ascii="Times New Roman" w:hAnsi="Times New Roman" w:cs="Times New Roman"/>
    </w:rPr>
  </w:style>
  <w:style w:type="character" w:customStyle="1" w:styleId="WW8Num203z0">
    <w:name w:val="WW8Num203z0"/>
    <w:rPr>
      <w:rFonts w:ascii="Wingdings" w:hAnsi="Wingdings" w:cs="Wingdings"/>
    </w:rPr>
  </w:style>
  <w:style w:type="character" w:customStyle="1" w:styleId="WW8Num209z0">
    <w:name w:val="WW8Num209z0"/>
    <w:rPr>
      <w:rFonts w:ascii="Monotype Sorts" w:hAnsi="Monotype Sorts" w:cs="Monotype Sorts"/>
    </w:rPr>
  </w:style>
  <w:style w:type="character" w:customStyle="1" w:styleId="WW8Num210z0">
    <w:name w:val="WW8Num210z0"/>
    <w:rPr>
      <w:rFonts w:ascii="Symbol" w:hAnsi="Symbol" w:cs="Symbol"/>
    </w:rPr>
  </w:style>
  <w:style w:type="character" w:customStyle="1" w:styleId="WW8Num213z0">
    <w:name w:val="WW8Num213z0"/>
    <w:rPr>
      <w:rFonts w:ascii="Times New Roman" w:hAnsi="Times New Roman" w:cs="Times New Roman"/>
    </w:rPr>
  </w:style>
  <w:style w:type="character" w:customStyle="1" w:styleId="WW-Policepardfaut11111">
    <w:name w:val="WW-Police par défaut11111"/>
  </w:style>
  <w:style w:type="character" w:styleId="Lienhypertexte">
    <w:name w:val="Hyperlink"/>
    <w:rPr>
      <w:color w:val="0000FF"/>
      <w:u w:val="single"/>
    </w:rPr>
  </w:style>
  <w:style w:type="character" w:customStyle="1" w:styleId="Fort">
    <w:name w:val="Fort"/>
    <w:rPr>
      <w:b/>
    </w:rPr>
  </w:style>
  <w:style w:type="character" w:styleId="Numrodepage">
    <w:name w:val="page number"/>
    <w:basedOn w:val="WW-Policepardfaut11111"/>
  </w:style>
  <w:style w:type="character" w:customStyle="1" w:styleId="Puces">
    <w:name w:val="Puces"/>
    <w:rPr>
      <w:rFonts w:ascii="StarSymbol" w:eastAsia="StarSymbol" w:hAnsi="StarSymbol" w:cs="Wingdings"/>
      <w:sz w:val="18"/>
      <w:szCs w:val="18"/>
    </w:rPr>
  </w:style>
  <w:style w:type="character" w:customStyle="1" w:styleId="Caractresdenumrotation">
    <w:name w:val="Caractères de numérotation"/>
  </w:style>
  <w:style w:type="character" w:styleId="Accentuation">
    <w:name w:val="Emphasis"/>
    <w:qFormat/>
    <w:rPr>
      <w:i/>
    </w:rPr>
  </w:style>
  <w:style w:type="character" w:customStyle="1" w:styleId="Textenonproportionnel">
    <w:name w:val="Texte non proportionnel"/>
    <w:rPr>
      <w:rFonts w:ascii="Courier New" w:eastAsia="NSimSun" w:hAnsi="Courier New" w:cs="Courier New"/>
    </w:rPr>
  </w:style>
  <w:style w:type="character" w:customStyle="1" w:styleId="Variable">
    <w:name w:val="Variable"/>
    <w:rPr>
      <w:i/>
      <w:iCs/>
    </w:rPr>
  </w:style>
  <w:style w:type="character" w:customStyle="1" w:styleId="WW8NumSt1z0">
    <w:name w:val="WW8NumSt1z0"/>
    <w:rPr>
      <w:rFonts w:ascii="Symbol" w:hAnsi="Symbol" w:cs="Symbol"/>
    </w:rPr>
  </w:style>
  <w:style w:type="character" w:customStyle="1" w:styleId="Numbering20Symbols">
    <w:name w:val="Numbering_20_Symbols"/>
  </w:style>
  <w:style w:type="character" w:customStyle="1" w:styleId="Caractresdenotedebasdepage">
    <w:name w:val="Caractères de note de bas de page"/>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Lucida Sans Unicode"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styleId="Pieddepage">
    <w:name w:val="footer"/>
    <w:basedOn w:val="StandardCRLR"/>
    <w:pPr>
      <w:suppressLineNumbers/>
      <w:tabs>
        <w:tab w:val="center" w:pos="4819"/>
        <w:tab w:val="right" w:pos="9638"/>
      </w:tabs>
    </w:pPr>
    <w:rPr>
      <w:sz w:val="16"/>
    </w:rPr>
  </w:style>
  <w:style w:type="paragraph" w:styleId="En-tte">
    <w:name w:val="header"/>
    <w:basedOn w:val="Normal"/>
    <w:pPr>
      <w:tabs>
        <w:tab w:val="left" w:pos="-10489"/>
        <w:tab w:val="center" w:pos="4536"/>
        <w:tab w:val="left" w:pos="5812"/>
        <w:tab w:val="right" w:pos="9072"/>
      </w:tabs>
    </w:pPr>
  </w:style>
  <w:style w:type="paragraph" w:styleId="Retraitcorpsdetexte">
    <w:name w:val="Body Text Indent"/>
    <w:basedOn w:val="Normal"/>
    <w:pPr>
      <w:ind w:left="360"/>
      <w:jc w:val="both"/>
    </w:pPr>
    <w:rPr>
      <w:rFonts w:cs="Verdana"/>
      <w:lang w:eastAsia="fr-FR"/>
    </w:rPr>
  </w:style>
  <w:style w:type="paragraph" w:customStyle="1" w:styleId="Tableau">
    <w:name w:val="Tableau"/>
    <w:basedOn w:val="Lgende"/>
  </w:style>
  <w:style w:type="paragraph" w:customStyle="1" w:styleId="Titredetableau">
    <w:name w:val="Titre de tableau"/>
    <w:basedOn w:val="Contenudetableau"/>
    <w:pPr>
      <w:jc w:val="center"/>
    </w:pPr>
    <w:rPr>
      <w:b/>
      <w:bCs/>
    </w:rPr>
  </w:style>
  <w:style w:type="paragraph" w:customStyle="1" w:styleId="En-ttedroit">
    <w:name w:val="En-tête droit"/>
    <w:basedOn w:val="Normal"/>
    <w:pPr>
      <w:suppressLineNumbers/>
      <w:tabs>
        <w:tab w:val="center" w:pos="4819"/>
        <w:tab w:val="right" w:pos="9638"/>
      </w:tabs>
    </w:pPr>
  </w:style>
  <w:style w:type="paragraph" w:styleId="Adressedestinataire">
    <w:name w:val="envelope address"/>
    <w:basedOn w:val="Normal"/>
    <w:pPr>
      <w:suppressLineNumbers/>
      <w:spacing w:after="60"/>
      <w:ind w:left="6803"/>
    </w:pPr>
  </w:style>
  <w:style w:type="paragraph" w:styleId="Tabledesillustrations">
    <w:name w:val="table of figures"/>
    <w:basedOn w:val="Lgende"/>
  </w:style>
  <w:style w:type="paragraph" w:customStyle="1" w:styleId="Contenudecadre">
    <w:name w:val="Contenu de cadre"/>
    <w:basedOn w:val="Corpsdetexte"/>
  </w:style>
  <w:style w:type="paragraph" w:customStyle="1" w:styleId="En-ttegauche">
    <w:name w:val="En-tête gauche"/>
    <w:basedOn w:val="Normal"/>
    <w:pPr>
      <w:suppressLineNumbers/>
      <w:tabs>
        <w:tab w:val="center" w:pos="4819"/>
        <w:tab w:val="right" w:pos="9638"/>
      </w:tabs>
    </w:pPr>
  </w:style>
  <w:style w:type="paragraph" w:styleId="Notedebasdepage">
    <w:name w:val="footnote text"/>
    <w:basedOn w:val="Normal"/>
    <w:pPr>
      <w:suppressLineNumbers/>
      <w:ind w:left="283" w:hanging="283"/>
    </w:pPr>
    <w:rPr>
      <w:sz w:val="20"/>
      <w:szCs w:val="20"/>
    </w:rPr>
  </w:style>
  <w:style w:type="paragraph" w:styleId="Notedefin">
    <w:name w:val="endnote text"/>
    <w:basedOn w:val="Normal"/>
    <w:pPr>
      <w:suppressLineNumbers/>
      <w:ind w:left="283" w:hanging="283"/>
    </w:pPr>
    <w:rPr>
      <w:sz w:val="20"/>
      <w:szCs w:val="20"/>
    </w:rPr>
  </w:style>
  <w:style w:type="paragraph" w:customStyle="1" w:styleId="Pieddepagedroit">
    <w:name w:val="Pied de page droit"/>
    <w:basedOn w:val="Normal"/>
    <w:pPr>
      <w:suppressLineNumbers/>
      <w:tabs>
        <w:tab w:val="center" w:pos="4819"/>
        <w:tab w:val="right" w:pos="9638"/>
      </w:tabs>
    </w:pPr>
  </w:style>
  <w:style w:type="paragraph" w:customStyle="1" w:styleId="Illustration">
    <w:name w:val="Illustration"/>
    <w:basedOn w:val="Lgende"/>
  </w:style>
  <w:style w:type="paragraph" w:customStyle="1" w:styleId="StandardCRLR">
    <w:name w:val="StandardCRLR"/>
    <w:basedOn w:val="Normal"/>
    <w:pPr>
      <w:jc w:val="both"/>
    </w:pPr>
    <w:rPr>
      <w:bCs/>
      <w:color w:val="000000"/>
    </w:rPr>
  </w:style>
  <w:style w:type="paragraph" w:styleId="Signature">
    <w:name w:val="Signature"/>
    <w:basedOn w:val="Normal"/>
    <w:pPr>
      <w:suppressLineNumbers/>
    </w:pPr>
  </w:style>
  <w:style w:type="paragraph" w:styleId="Salutations">
    <w:name w:val="Salutation"/>
    <w:basedOn w:val="Normal"/>
    <w:pPr>
      <w:suppressLineNumbers/>
    </w:pPr>
  </w:style>
  <w:style w:type="paragraph" w:styleId="Retrait1religne">
    <w:name w:val="Body Text First Indent"/>
    <w:basedOn w:val="Corpsdetexte"/>
    <w:pPr>
      <w:spacing w:after="0"/>
      <w:ind w:firstLine="283"/>
    </w:pPr>
  </w:style>
  <w:style w:type="paragraph" w:customStyle="1" w:styleId="Retraitdeliste">
    <w:name w:val="Retrait de liste"/>
    <w:basedOn w:val="Corpsdetexte"/>
    <w:pPr>
      <w:tabs>
        <w:tab w:val="left" w:pos="0"/>
      </w:tabs>
      <w:spacing w:after="0"/>
      <w:ind w:left="2835" w:hanging="2551"/>
    </w:pPr>
  </w:style>
  <w:style w:type="paragraph" w:customStyle="1" w:styleId="StandardRef">
    <w:name w:val="StandardRef"/>
    <w:basedOn w:val="StandardCRLR"/>
    <w:rPr>
      <w:sz w:val="16"/>
      <w:szCs w:val="16"/>
    </w:rPr>
  </w:style>
  <w:style w:type="paragraph" w:customStyle="1" w:styleId="StandardSignature">
    <w:name w:val="StandardSignature"/>
    <w:basedOn w:val="StandardCRLR"/>
    <w:pPr>
      <w:spacing w:before="1134"/>
      <w:ind w:right="6"/>
      <w:jc w:val="left"/>
    </w:pPr>
  </w:style>
  <w:style w:type="paragraph" w:customStyle="1" w:styleId="StandardSaisieCorpsTexte">
    <w:name w:val="StandardSaisieCorpsTexte"/>
    <w:basedOn w:val="StandardCRLR"/>
    <w:pPr>
      <w:tabs>
        <w:tab w:val="left" w:leader="dot" w:pos="9354"/>
      </w:tabs>
      <w:spacing w:before="113"/>
    </w:pPr>
  </w:style>
  <w:style w:type="paragraph" w:styleId="TitreTR">
    <w:name w:val="toa heading"/>
    <w:basedOn w:val="Titre10"/>
    <w:pPr>
      <w:suppressLineNumbers/>
      <w:spacing w:before="0" w:after="0"/>
    </w:pPr>
    <w:rPr>
      <w:b/>
      <w:bCs/>
      <w:sz w:val="32"/>
      <w:szCs w:val="32"/>
    </w:rPr>
  </w:style>
  <w:style w:type="paragraph" w:styleId="TM1">
    <w:name w:val="toc 1"/>
    <w:basedOn w:val="Index"/>
    <w:pPr>
      <w:tabs>
        <w:tab w:val="right" w:leader="dot" w:pos="9638"/>
      </w:tabs>
      <w:spacing w:after="227"/>
    </w:pPr>
    <w:rPr>
      <w:caps/>
      <w:u w:val="single"/>
    </w:rPr>
  </w:style>
  <w:style w:type="paragraph" w:styleId="TM2">
    <w:name w:val="toc 2"/>
    <w:basedOn w:val="Index"/>
    <w:pPr>
      <w:tabs>
        <w:tab w:val="right" w:leader="dot" w:pos="9355"/>
      </w:tabs>
      <w:ind w:left="283"/>
    </w:pPr>
  </w:style>
  <w:style w:type="paragraph" w:styleId="Listepuces">
    <w:name w:val="List Bullet"/>
    <w:basedOn w:val="Liste"/>
    <w:pPr>
      <w:ind w:left="360" w:hanging="360"/>
    </w:pPr>
  </w:style>
  <w:style w:type="paragraph" w:customStyle="1" w:styleId="Puce1fin">
    <w:name w:val="Puce 1 fin"/>
    <w:basedOn w:val="Liste"/>
    <w:next w:val="Listepuces"/>
    <w:pPr>
      <w:spacing w:after="240"/>
      <w:ind w:left="360" w:hanging="360"/>
    </w:pPr>
  </w:style>
  <w:style w:type="paragraph" w:customStyle="1" w:styleId="Puce2dbut">
    <w:name w:val="Puce 2 début"/>
    <w:basedOn w:val="Liste"/>
    <w:next w:val="Listepuces2"/>
    <w:pPr>
      <w:spacing w:before="240"/>
      <w:ind w:left="720" w:hanging="360"/>
    </w:pPr>
  </w:style>
  <w:style w:type="paragraph" w:styleId="Listepuces2">
    <w:name w:val="List Bullet 2"/>
    <w:basedOn w:val="Liste"/>
    <w:pPr>
      <w:ind w:left="720" w:hanging="360"/>
    </w:pPr>
  </w:style>
  <w:style w:type="paragraph" w:styleId="Listecontinue2">
    <w:name w:val="List Continue 2"/>
    <w:basedOn w:val="Liste"/>
    <w:pPr>
      <w:ind w:left="720"/>
    </w:pPr>
  </w:style>
  <w:style w:type="paragraph" w:customStyle="1" w:styleId="Puce3fin">
    <w:name w:val="Puce 3 fin"/>
    <w:basedOn w:val="Liste"/>
    <w:next w:val="Listepuces3"/>
    <w:pPr>
      <w:spacing w:after="240"/>
      <w:ind w:left="1080" w:hanging="360"/>
    </w:pPr>
  </w:style>
  <w:style w:type="paragraph" w:styleId="Listepuces3">
    <w:name w:val="List Bullet 3"/>
    <w:basedOn w:val="Liste"/>
    <w:pPr>
      <w:ind w:left="1080" w:hanging="360"/>
    </w:pPr>
  </w:style>
  <w:style w:type="paragraph" w:styleId="Listenumros">
    <w:name w:val="List Number"/>
    <w:basedOn w:val="Liste"/>
    <w:pPr>
      <w:ind w:left="360" w:hanging="360"/>
    </w:pPr>
  </w:style>
  <w:style w:type="paragraph" w:customStyle="1" w:styleId="Puce5fin">
    <w:name w:val="Puce 5 fin"/>
    <w:basedOn w:val="Liste"/>
    <w:next w:val="Listepuces5"/>
    <w:pPr>
      <w:spacing w:after="240"/>
      <w:ind w:left="1800" w:hanging="360"/>
    </w:pPr>
  </w:style>
  <w:style w:type="paragraph" w:styleId="Listepuces5">
    <w:name w:val="List Bullet 5"/>
    <w:basedOn w:val="Liste"/>
    <w:pPr>
      <w:ind w:left="1800" w:hanging="360"/>
    </w:pPr>
  </w:style>
  <w:style w:type="paragraph" w:customStyle="1" w:styleId="Numrotation2dbut">
    <w:name w:val="Numérotation 2 début"/>
    <w:basedOn w:val="Liste"/>
    <w:next w:val="Listenumros2"/>
    <w:pPr>
      <w:spacing w:before="240"/>
      <w:ind w:left="720" w:hanging="360"/>
    </w:pPr>
  </w:style>
  <w:style w:type="paragraph" w:styleId="Listenumros2">
    <w:name w:val="List Number 2"/>
    <w:basedOn w:val="Liste"/>
    <w:pPr>
      <w:ind w:left="720" w:hanging="360"/>
    </w:pPr>
  </w:style>
  <w:style w:type="paragraph" w:customStyle="1" w:styleId="Numrotation2fin">
    <w:name w:val="Numérotation 2 fin"/>
    <w:basedOn w:val="Liste"/>
    <w:next w:val="Listenumros2"/>
    <w:pPr>
      <w:spacing w:after="240"/>
      <w:ind w:left="720" w:hanging="360"/>
    </w:pPr>
  </w:style>
  <w:style w:type="paragraph" w:customStyle="1" w:styleId="PuceCRLRPoint">
    <w:name w:val="PuceCRLR_Point"/>
    <w:basedOn w:val="StandardCRLR"/>
    <w:pPr>
      <w:numPr>
        <w:numId w:val="2"/>
      </w:numPr>
      <w:spacing w:before="113"/>
      <w:contextualSpacing/>
    </w:pPr>
  </w:style>
  <w:style w:type="paragraph" w:customStyle="1" w:styleId="PuceCRLRTiret">
    <w:name w:val="PuceCRLR_Tiret"/>
    <w:basedOn w:val="StandardCRLR"/>
    <w:pPr>
      <w:numPr>
        <w:numId w:val="3"/>
      </w:numPr>
      <w:spacing w:before="113"/>
      <w:contextualSpacing/>
    </w:pPr>
  </w:style>
  <w:style w:type="paragraph" w:customStyle="1" w:styleId="StandardIntitul">
    <w:name w:val="StandardIntitulé"/>
    <w:basedOn w:val="StandardCRLR"/>
    <w:pPr>
      <w:spacing w:before="283" w:after="283"/>
      <w:jc w:val="center"/>
    </w:pPr>
    <w:rPr>
      <w:b/>
      <w:sz w:val="24"/>
    </w:rPr>
  </w:style>
  <w:style w:type="paragraph" w:customStyle="1" w:styleId="StandardObjet">
    <w:name w:val="StandardObjet"/>
    <w:basedOn w:val="StandardCRLR"/>
    <w:pPr>
      <w:spacing w:before="113"/>
    </w:pPr>
    <w:rPr>
      <w:b/>
    </w:rPr>
  </w:style>
  <w:style w:type="paragraph" w:customStyle="1" w:styleId="StandardDirection">
    <w:name w:val="StandardDirection"/>
    <w:basedOn w:val="StandardCRLR"/>
    <w:pPr>
      <w:jc w:val="left"/>
    </w:pPr>
    <w:rPr>
      <w:b/>
      <w:sz w:val="16"/>
    </w:rPr>
  </w:style>
  <w:style w:type="paragraph" w:customStyle="1" w:styleId="StandardPolitesse">
    <w:name w:val="StandardPolitesse"/>
    <w:basedOn w:val="StandardCRLR"/>
    <w:pPr>
      <w:keepNext/>
      <w:spacing w:before="340"/>
    </w:pPr>
  </w:style>
  <w:style w:type="paragraph" w:customStyle="1" w:styleId="StandardSaisie">
    <w:name w:val="StandardSaisie"/>
    <w:basedOn w:val="StandardCRLR"/>
  </w:style>
  <w:style w:type="paragraph" w:customStyle="1" w:styleId="StandardCivilit">
    <w:name w:val="StandardCivilité"/>
    <w:basedOn w:val="StandardSaisieCorpsTexte"/>
    <w:pPr>
      <w:spacing w:before="1134" w:after="283"/>
    </w:pPr>
  </w:style>
  <w:style w:type="paragraph" w:styleId="TM3">
    <w:name w:val="toc 3"/>
    <w:basedOn w:val="Index"/>
    <w:pPr>
      <w:tabs>
        <w:tab w:val="right" w:leader="dot" w:pos="9072"/>
      </w:tabs>
      <w:ind w:left="566"/>
    </w:pPr>
  </w:style>
  <w:style w:type="paragraph" w:styleId="Textedebulles">
    <w:name w:val="Balloon Text"/>
    <w:basedOn w:val="Normal"/>
    <w:link w:val="TextedebullesCar"/>
    <w:uiPriority w:val="99"/>
    <w:semiHidden/>
    <w:unhideWhenUsed/>
    <w:rsid w:val="007E6A72"/>
    <w:rPr>
      <w:rFonts w:ascii="Tahoma" w:hAnsi="Tahoma"/>
      <w:sz w:val="16"/>
      <w:szCs w:val="14"/>
    </w:rPr>
  </w:style>
  <w:style w:type="character" w:customStyle="1" w:styleId="TextedebullesCar">
    <w:name w:val="Texte de bulles Car"/>
    <w:link w:val="Textedebulles"/>
    <w:uiPriority w:val="99"/>
    <w:semiHidden/>
    <w:rsid w:val="007E6A72"/>
    <w:rPr>
      <w:rFonts w:ascii="Tahoma" w:eastAsia="SimSun" w:hAnsi="Tahoma" w:cs="Mangal"/>
      <w:kern w:val="1"/>
      <w:sz w:val="16"/>
      <w:szCs w:val="14"/>
      <w:lang w:eastAsia="zh-CN" w:bidi="hi-IN"/>
    </w:rPr>
  </w:style>
  <w:style w:type="character" w:styleId="lev">
    <w:name w:val="Strong"/>
    <w:rsid w:val="003505E6"/>
    <w:rPr>
      <w:b/>
      <w:bCs/>
    </w:rPr>
  </w:style>
  <w:style w:type="character" w:styleId="Marquedecommentaire">
    <w:name w:val="annotation reference"/>
    <w:uiPriority w:val="99"/>
    <w:semiHidden/>
    <w:unhideWhenUsed/>
    <w:rsid w:val="004F1354"/>
    <w:rPr>
      <w:sz w:val="16"/>
      <w:szCs w:val="16"/>
    </w:rPr>
  </w:style>
  <w:style w:type="paragraph" w:styleId="Commentaire">
    <w:name w:val="annotation text"/>
    <w:basedOn w:val="Normal"/>
    <w:link w:val="CommentaireCar"/>
    <w:uiPriority w:val="99"/>
    <w:semiHidden/>
    <w:unhideWhenUsed/>
    <w:rsid w:val="004F1354"/>
    <w:rPr>
      <w:sz w:val="20"/>
      <w:szCs w:val="18"/>
    </w:rPr>
  </w:style>
  <w:style w:type="character" w:customStyle="1" w:styleId="CommentaireCar">
    <w:name w:val="Commentaire Car"/>
    <w:link w:val="Commentaire"/>
    <w:uiPriority w:val="99"/>
    <w:semiHidden/>
    <w:rsid w:val="004F1354"/>
    <w:rPr>
      <w:rFonts w:ascii="Verdana" w:eastAsia="SimSun" w:hAnsi="Verdana"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4F1354"/>
    <w:rPr>
      <w:b/>
      <w:bCs/>
    </w:rPr>
  </w:style>
  <w:style w:type="character" w:customStyle="1" w:styleId="ObjetducommentaireCar">
    <w:name w:val="Objet du commentaire Car"/>
    <w:link w:val="Objetducommentaire"/>
    <w:uiPriority w:val="99"/>
    <w:semiHidden/>
    <w:rsid w:val="004F1354"/>
    <w:rPr>
      <w:rFonts w:ascii="Verdana" w:eastAsia="SimSun" w:hAnsi="Verdana" w:cs="Mangal"/>
      <w:b/>
      <w:bCs/>
      <w:kern w:val="1"/>
      <w:szCs w:val="18"/>
      <w:lang w:eastAsia="zh-CN" w:bidi="hi-IN"/>
    </w:rPr>
  </w:style>
  <w:style w:type="paragraph" w:customStyle="1" w:styleId="Default">
    <w:name w:val="Default"/>
    <w:rsid w:val="000D69A7"/>
    <w:pPr>
      <w:autoSpaceDE w:val="0"/>
      <w:autoSpaceDN w:val="0"/>
      <w:adjustRightInd w:val="0"/>
    </w:pPr>
    <w:rPr>
      <w:color w:val="000000"/>
      <w:sz w:val="24"/>
      <w:szCs w:val="24"/>
    </w:rPr>
  </w:style>
  <w:style w:type="paragraph" w:styleId="NormalWeb">
    <w:name w:val="Normal (Web)"/>
    <w:basedOn w:val="Normal"/>
    <w:uiPriority w:val="99"/>
    <w:semiHidden/>
    <w:unhideWhenUsed/>
    <w:rsid w:val="0054219E"/>
    <w:pPr>
      <w:widowControl/>
      <w:suppressAutoHyphens w:val="0"/>
      <w:spacing w:before="100" w:beforeAutospacing="1" w:after="119"/>
    </w:pPr>
    <w:rPr>
      <w:rFonts w:ascii="Times New Roman" w:eastAsia="Times New Roman" w:hAnsi="Times New Roman" w:cs="Times New Roman"/>
      <w:kern w:val="0"/>
      <w:sz w:val="24"/>
      <w:lang w:eastAsia="fr-FR" w:bidi="ar-SA"/>
    </w:rPr>
  </w:style>
  <w:style w:type="paragraph" w:styleId="Sansinterligne">
    <w:name w:val="No Spacing"/>
    <w:rsid w:val="0059468E"/>
    <w:pPr>
      <w:widowControl w:val="0"/>
      <w:suppressAutoHyphens/>
      <w:autoSpaceDN w:val="0"/>
      <w:textAlignment w:val="baseline"/>
    </w:pPr>
    <w:rPr>
      <w:rFonts w:ascii="Verdana" w:eastAsia="Verdana" w:hAnsi="Verdana" w:cs="Verdana"/>
      <w:sz w:val="22"/>
      <w:szCs w:val="24"/>
      <w:lang w:eastAsia="zh-CN" w:bidi="hi-IN"/>
    </w:rPr>
  </w:style>
  <w:style w:type="paragraph" w:styleId="Paragraphedeliste">
    <w:name w:val="List Paragraph"/>
    <w:basedOn w:val="Normal"/>
    <w:uiPriority w:val="34"/>
    <w:qFormat/>
    <w:rsid w:val="00396CF5"/>
    <w:pPr>
      <w:ind w:left="720"/>
      <w:contextualSpacing/>
    </w:pPr>
  </w:style>
  <w:style w:type="paragraph" w:customStyle="1" w:styleId="Standard">
    <w:name w:val="Standard"/>
    <w:rsid w:val="0001724B"/>
    <w:pPr>
      <w:widowControl w:val="0"/>
      <w:suppressAutoHyphens/>
      <w:autoSpaceDN w:val="0"/>
      <w:textAlignment w:val="baseline"/>
    </w:pPr>
    <w:rPr>
      <w:rFonts w:ascii="Verdana" w:eastAsia="Verdana" w:hAnsi="Verdana" w:cs="Verdana"/>
      <w:kern w:val="3"/>
      <w:sz w:val="22"/>
      <w:szCs w:val="24"/>
      <w:lang w:eastAsia="zh-CN" w:bidi="hi-IN"/>
    </w:rPr>
  </w:style>
  <w:style w:type="paragraph" w:customStyle="1" w:styleId="normalformulaire">
    <w:name w:val="normal formulaire"/>
    <w:basedOn w:val="Standard"/>
    <w:rsid w:val="0001724B"/>
    <w:rPr>
      <w:rFonts w:ascii="Tahoma" w:eastAsia="Tahoma" w:hAnsi="Tahoma" w:cs="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3519">
      <w:bodyDiv w:val="1"/>
      <w:marLeft w:val="0"/>
      <w:marRight w:val="0"/>
      <w:marTop w:val="0"/>
      <w:marBottom w:val="0"/>
      <w:divBdr>
        <w:top w:val="none" w:sz="0" w:space="0" w:color="auto"/>
        <w:left w:val="none" w:sz="0" w:space="0" w:color="auto"/>
        <w:bottom w:val="none" w:sz="0" w:space="0" w:color="auto"/>
        <w:right w:val="none" w:sz="0" w:space="0" w:color="auto"/>
      </w:divBdr>
    </w:div>
    <w:div w:id="334917705">
      <w:bodyDiv w:val="1"/>
      <w:marLeft w:val="0"/>
      <w:marRight w:val="0"/>
      <w:marTop w:val="0"/>
      <w:marBottom w:val="0"/>
      <w:divBdr>
        <w:top w:val="none" w:sz="0" w:space="0" w:color="auto"/>
        <w:left w:val="none" w:sz="0" w:space="0" w:color="auto"/>
        <w:bottom w:val="none" w:sz="0" w:space="0" w:color="auto"/>
        <w:right w:val="none" w:sz="0" w:space="0" w:color="auto"/>
      </w:divBdr>
    </w:div>
    <w:div w:id="466314389">
      <w:bodyDiv w:val="1"/>
      <w:marLeft w:val="0"/>
      <w:marRight w:val="0"/>
      <w:marTop w:val="0"/>
      <w:marBottom w:val="0"/>
      <w:divBdr>
        <w:top w:val="none" w:sz="0" w:space="0" w:color="auto"/>
        <w:left w:val="none" w:sz="0" w:space="0" w:color="auto"/>
        <w:bottom w:val="none" w:sz="0" w:space="0" w:color="auto"/>
        <w:right w:val="none" w:sz="0" w:space="0" w:color="auto"/>
      </w:divBdr>
    </w:div>
    <w:div w:id="1158155263">
      <w:bodyDiv w:val="1"/>
      <w:marLeft w:val="0"/>
      <w:marRight w:val="0"/>
      <w:marTop w:val="0"/>
      <w:marBottom w:val="0"/>
      <w:divBdr>
        <w:top w:val="none" w:sz="0" w:space="0" w:color="auto"/>
        <w:left w:val="none" w:sz="0" w:space="0" w:color="auto"/>
        <w:bottom w:val="none" w:sz="0" w:space="0" w:color="auto"/>
        <w:right w:val="none" w:sz="0" w:space="0" w:color="auto"/>
      </w:divBdr>
    </w:div>
    <w:div w:id="1161433926">
      <w:bodyDiv w:val="1"/>
      <w:marLeft w:val="0"/>
      <w:marRight w:val="0"/>
      <w:marTop w:val="0"/>
      <w:marBottom w:val="0"/>
      <w:divBdr>
        <w:top w:val="none" w:sz="0" w:space="0" w:color="auto"/>
        <w:left w:val="none" w:sz="0" w:space="0" w:color="auto"/>
        <w:bottom w:val="none" w:sz="0" w:space="0" w:color="auto"/>
        <w:right w:val="none" w:sz="0" w:space="0" w:color="auto"/>
      </w:divBdr>
    </w:div>
    <w:div w:id="1354653984">
      <w:bodyDiv w:val="1"/>
      <w:marLeft w:val="0"/>
      <w:marRight w:val="0"/>
      <w:marTop w:val="0"/>
      <w:marBottom w:val="0"/>
      <w:divBdr>
        <w:top w:val="none" w:sz="0" w:space="0" w:color="auto"/>
        <w:left w:val="none" w:sz="0" w:space="0" w:color="auto"/>
        <w:bottom w:val="none" w:sz="0" w:space="0" w:color="auto"/>
        <w:right w:val="none" w:sz="0" w:space="0" w:color="auto"/>
      </w:divBdr>
    </w:div>
    <w:div w:id="1711415839">
      <w:bodyDiv w:val="1"/>
      <w:marLeft w:val="0"/>
      <w:marRight w:val="0"/>
      <w:marTop w:val="0"/>
      <w:marBottom w:val="0"/>
      <w:divBdr>
        <w:top w:val="none" w:sz="0" w:space="0" w:color="auto"/>
        <w:left w:val="none" w:sz="0" w:space="0" w:color="auto"/>
        <w:bottom w:val="none" w:sz="0" w:space="0" w:color="auto"/>
        <w:right w:val="none" w:sz="0" w:space="0" w:color="auto"/>
      </w:divBdr>
    </w:div>
    <w:div w:id="199629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9AAD3-3A21-42B4-99CF-44812AF73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13</Pages>
  <Words>3895</Words>
  <Characters>21423</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Conseil Régional Midi Pyrénées</Company>
  <LinksUpToDate>false</LinksUpToDate>
  <CharactersWithSpaces>25268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Modèle libre office</dc:subject>
  <dc:creator>CASTANET Valerie</dc:creator>
  <cp:keywords/>
  <cp:lastModifiedBy>THONNAT Emmanuelle</cp:lastModifiedBy>
  <cp:revision>22</cp:revision>
  <cp:lastPrinted>2020-10-02T14:17:00Z</cp:lastPrinted>
  <dcterms:created xsi:type="dcterms:W3CDTF">2023-05-02T14:11:00Z</dcterms:created>
  <dcterms:modified xsi:type="dcterms:W3CDTF">2023-05-22T12:08:00Z</dcterms:modified>
</cp:coreProperties>
</file>